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94669" w14:textId="5E231049" w:rsidR="00245327" w:rsidRPr="00371BEF" w:rsidRDefault="00261045" w:rsidP="00245327">
      <w:pPr>
        <w:pStyle w:val="Title"/>
      </w:pPr>
      <w:bookmarkStart w:id="0" w:name="_Toc338403662"/>
      <w:bookmarkStart w:id="1" w:name="_Toc289325803"/>
      <w:r>
        <w:rPr>
          <w:noProof/>
        </w:rPr>
        <mc:AlternateContent>
          <mc:Choice Requires="wps">
            <w:drawing>
              <wp:anchor distT="0" distB="0" distL="114300" distR="114300" simplePos="0" relativeHeight="251659776" behindDoc="0" locked="0" layoutInCell="1" allowOverlap="1" wp14:anchorId="420502BE" wp14:editId="27540A7C">
                <wp:simplePos x="0" y="0"/>
                <wp:positionH relativeFrom="column">
                  <wp:posOffset>1066800</wp:posOffset>
                </wp:positionH>
                <wp:positionV relativeFrom="paragraph">
                  <wp:posOffset>496570</wp:posOffset>
                </wp:positionV>
                <wp:extent cx="3657600" cy="480250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025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0BB7"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FD676A0" w14:textId="77777777" w:rsidR="00245327" w:rsidRDefault="00245327" w:rsidP="00245327">
                            <w:pPr>
                              <w:autoSpaceDE w:val="0"/>
                              <w:autoSpaceDN w:val="0"/>
                              <w:adjustRightInd w:val="0"/>
                              <w:jc w:val="center"/>
                              <w:rPr>
                                <w:rFonts w:cs="Arial"/>
                                <w:b/>
                                <w:bCs/>
                                <w:color w:val="000000"/>
                                <w:sz w:val="36"/>
                                <w:szCs w:val="36"/>
                              </w:rPr>
                            </w:pPr>
                          </w:p>
                          <w:p w14:paraId="31919771"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96B902F"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6E873583"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41CC5A5" w14:textId="77777777" w:rsidR="00245327" w:rsidRPr="00AD1083" w:rsidRDefault="00245327" w:rsidP="00245327">
                            <w:pPr>
                              <w:autoSpaceDE w:val="0"/>
                              <w:autoSpaceDN w:val="0"/>
                              <w:adjustRightInd w:val="0"/>
                              <w:jc w:val="center"/>
                              <w:rPr>
                                <w:rFonts w:cs="Arial"/>
                                <w:b/>
                                <w:bCs/>
                                <w:color w:val="000000"/>
                                <w:sz w:val="36"/>
                                <w:szCs w:val="36"/>
                              </w:rPr>
                            </w:pPr>
                          </w:p>
                          <w:p w14:paraId="6ED729D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F6E5589" w14:textId="77777777" w:rsidR="00245327" w:rsidRPr="00AD1083" w:rsidRDefault="00245327" w:rsidP="00245327">
                            <w:pPr>
                              <w:autoSpaceDE w:val="0"/>
                              <w:autoSpaceDN w:val="0"/>
                              <w:adjustRightInd w:val="0"/>
                              <w:jc w:val="center"/>
                              <w:rPr>
                                <w:rFonts w:cs="Arial"/>
                                <w:b/>
                                <w:bCs/>
                                <w:color w:val="000000"/>
                                <w:sz w:val="36"/>
                                <w:szCs w:val="36"/>
                              </w:rPr>
                            </w:pPr>
                          </w:p>
                          <w:p w14:paraId="56D4369E"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640410A" w14:textId="77777777" w:rsidR="00245327" w:rsidRPr="00AD1083" w:rsidRDefault="00245327" w:rsidP="00245327">
                            <w:pPr>
                              <w:autoSpaceDE w:val="0"/>
                              <w:autoSpaceDN w:val="0"/>
                              <w:adjustRightInd w:val="0"/>
                              <w:jc w:val="center"/>
                              <w:rPr>
                                <w:rFonts w:cs="Arial"/>
                                <w:b/>
                                <w:bCs/>
                                <w:color w:val="000000"/>
                                <w:sz w:val="36"/>
                                <w:szCs w:val="36"/>
                              </w:rPr>
                            </w:pPr>
                          </w:p>
                          <w:p w14:paraId="0A0BD6DB" w14:textId="77777777" w:rsidR="000D1338" w:rsidRDefault="001C391F" w:rsidP="000D1338">
                            <w:pPr>
                              <w:autoSpaceDE w:val="0"/>
                              <w:autoSpaceDN w:val="0"/>
                              <w:adjustRightInd w:val="0"/>
                              <w:jc w:val="center"/>
                              <w:rPr>
                                <w:rFonts w:cs="Arial"/>
                                <w:b/>
                                <w:bCs/>
                                <w:color w:val="000000"/>
                                <w:sz w:val="36"/>
                                <w:szCs w:val="36"/>
                              </w:rPr>
                            </w:pPr>
                            <w:r>
                              <w:rPr>
                                <w:rFonts w:cs="Arial"/>
                                <w:b/>
                                <w:bCs/>
                                <w:color w:val="000000"/>
                                <w:sz w:val="36"/>
                                <w:szCs w:val="36"/>
                              </w:rPr>
                              <w:t>Maintenance of Steel Buoys</w:t>
                            </w:r>
                          </w:p>
                          <w:p w14:paraId="0764D906" w14:textId="77777777" w:rsidR="000D1338" w:rsidRDefault="000D1338" w:rsidP="000D1338">
                            <w:pPr>
                              <w:autoSpaceDE w:val="0"/>
                              <w:autoSpaceDN w:val="0"/>
                              <w:adjustRightInd w:val="0"/>
                              <w:jc w:val="center"/>
                              <w:rPr>
                                <w:rFonts w:cs="Arial"/>
                                <w:b/>
                                <w:bCs/>
                                <w:color w:val="000000"/>
                                <w:sz w:val="36"/>
                                <w:szCs w:val="36"/>
                              </w:rPr>
                            </w:pPr>
                          </w:p>
                          <w:p w14:paraId="42E65E66" w14:textId="0C976B11"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8B4B5E">
                              <w:rPr>
                                <w:b/>
                                <w:bCs/>
                                <w:color w:val="000000"/>
                                <w:sz w:val="32"/>
                                <w:szCs w:val="32"/>
                              </w:rPr>
                              <w:t>1</w:t>
                            </w:r>
                            <w:r w:rsidRPr="000D1338">
                              <w:rPr>
                                <w:b/>
                                <w:bCs/>
                                <w:color w:val="000000"/>
                                <w:sz w:val="32"/>
                                <w:szCs w:val="32"/>
                              </w:rPr>
                              <w:t xml:space="preserve"> Element</w:t>
                            </w:r>
                            <w:r w:rsidR="008B4B5E">
                              <w:rPr>
                                <w:b/>
                                <w:bCs/>
                                <w:color w:val="000000"/>
                                <w:sz w:val="32"/>
                                <w:szCs w:val="32"/>
                              </w:rPr>
                              <w:t xml:space="preserve"> 13 </w:t>
                            </w:r>
                            <w:r w:rsidRPr="000D1338">
                              <w:rPr>
                                <w:b/>
                                <w:bCs/>
                                <w:color w:val="000000"/>
                                <w:sz w:val="32"/>
                                <w:szCs w:val="32"/>
                              </w:rPr>
                              <w:t>(L2.</w:t>
                            </w:r>
                            <w:r w:rsidR="008B4B5E">
                              <w:rPr>
                                <w:b/>
                                <w:bCs/>
                                <w:color w:val="000000"/>
                                <w:sz w:val="32"/>
                                <w:szCs w:val="32"/>
                              </w:rPr>
                              <w:t>1.13</w:t>
                            </w:r>
                            <w:r w:rsidRPr="000D1338">
                              <w:rPr>
                                <w:b/>
                                <w:bCs/>
                                <w:color w:val="000000"/>
                                <w:sz w:val="32"/>
                                <w:szCs w:val="32"/>
                              </w:rPr>
                              <w:t>)</w:t>
                            </w:r>
                          </w:p>
                          <w:p w14:paraId="1AC047C3" w14:textId="77777777" w:rsidR="000D1338" w:rsidRPr="000D1338" w:rsidRDefault="000D1338" w:rsidP="000D1338">
                            <w:pPr>
                              <w:autoSpaceDE w:val="0"/>
                              <w:autoSpaceDN w:val="0"/>
                              <w:adjustRightInd w:val="0"/>
                              <w:jc w:val="center"/>
                              <w:rPr>
                                <w:b/>
                                <w:bCs/>
                                <w:color w:val="000000"/>
                                <w:sz w:val="28"/>
                                <w:szCs w:val="28"/>
                              </w:rPr>
                            </w:pPr>
                          </w:p>
                          <w:p w14:paraId="5D8DD0CA" w14:textId="7E51B35A"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2" w:author="Gerardine Delanoye" w:date="2016-03-10T11:05:00Z">
                              <w:r w:rsidR="00DD4F02">
                                <w:rPr>
                                  <w:rFonts w:cs="Arial"/>
                                  <w:b/>
                                  <w:bCs/>
                                  <w:color w:val="000000"/>
                                  <w:sz w:val="36"/>
                                  <w:szCs w:val="36"/>
                                </w:rPr>
                                <w:t>2</w:t>
                              </w:r>
                            </w:ins>
                            <w:del w:id="3" w:author="Gerardine Delanoye" w:date="2016-03-10T11:05:00Z">
                              <w:r w:rsidRPr="00845FF3" w:rsidDel="00DD4F02">
                                <w:rPr>
                                  <w:rFonts w:cs="Arial"/>
                                  <w:b/>
                                  <w:bCs/>
                                  <w:color w:val="000000"/>
                                  <w:sz w:val="36"/>
                                  <w:szCs w:val="36"/>
                                </w:rPr>
                                <w:delText>1</w:delText>
                              </w:r>
                              <w:r w:rsidDel="00DD4F02">
                                <w:rPr>
                                  <w:rFonts w:cs="Arial"/>
                                  <w:b/>
                                  <w:bCs/>
                                  <w:color w:val="000000"/>
                                  <w:sz w:val="36"/>
                                  <w:szCs w:val="36"/>
                                </w:rPr>
                                <w:delText>.</w:delText>
                              </w:r>
                              <w:r w:rsidR="000D1338" w:rsidDel="00DD4F02">
                                <w:rPr>
                                  <w:rFonts w:cs="Arial"/>
                                  <w:b/>
                                  <w:bCs/>
                                  <w:color w:val="000000"/>
                                  <w:sz w:val="36"/>
                                  <w:szCs w:val="36"/>
                                </w:rPr>
                                <w:delText>0</w:delText>
                              </w:r>
                            </w:del>
                          </w:p>
                          <w:p w14:paraId="248FC421" w14:textId="77777777" w:rsidR="00245327" w:rsidRPr="00845FF3" w:rsidRDefault="00245327" w:rsidP="00245327">
                            <w:pPr>
                              <w:autoSpaceDE w:val="0"/>
                              <w:autoSpaceDN w:val="0"/>
                              <w:adjustRightInd w:val="0"/>
                              <w:jc w:val="center"/>
                              <w:rPr>
                                <w:rFonts w:cs="Arial"/>
                                <w:b/>
                                <w:bCs/>
                                <w:color w:val="000000"/>
                                <w:sz w:val="36"/>
                                <w:szCs w:val="36"/>
                              </w:rPr>
                            </w:pPr>
                          </w:p>
                          <w:p w14:paraId="3A63EB4C" w14:textId="15F5385A" w:rsidR="00245327" w:rsidRPr="00845FF3" w:rsidRDefault="00DD4F02" w:rsidP="00245327">
                            <w:pPr>
                              <w:autoSpaceDE w:val="0"/>
                              <w:autoSpaceDN w:val="0"/>
                              <w:adjustRightInd w:val="0"/>
                              <w:jc w:val="center"/>
                              <w:rPr>
                                <w:rFonts w:cs="Arial"/>
                                <w:b/>
                                <w:bCs/>
                                <w:color w:val="000000"/>
                                <w:sz w:val="36"/>
                                <w:szCs w:val="36"/>
                              </w:rPr>
                            </w:pPr>
                            <w:ins w:id="4" w:author="Gerardine Delanoye" w:date="2016-03-10T11:05:00Z">
                              <w:r>
                                <w:rPr>
                                  <w:rFonts w:cs="Arial"/>
                                  <w:b/>
                                  <w:bCs/>
                                  <w:color w:val="000000"/>
                                  <w:sz w:val="36"/>
                                  <w:szCs w:val="36"/>
                                </w:rPr>
                                <w:t>Ju</w:t>
                              </w:r>
                            </w:ins>
                            <w:ins w:id="5" w:author="Adam Hay" w:date="2016-04-12T22:14:00Z">
                              <w:r w:rsidR="00FE1FF8">
                                <w:rPr>
                                  <w:rFonts w:cs="Arial"/>
                                  <w:b/>
                                  <w:bCs/>
                                  <w:color w:val="000000"/>
                                  <w:sz w:val="36"/>
                                  <w:szCs w:val="36"/>
                                </w:rPr>
                                <w:t>ne</w:t>
                              </w:r>
                            </w:ins>
                            <w:ins w:id="6" w:author="Gerardine Delanoye" w:date="2016-03-10T11:05:00Z">
                              <w:del w:id="7" w:author="Adam Hay" w:date="2016-04-12T22:14:00Z">
                                <w:r w:rsidDel="00FE1FF8">
                                  <w:rPr>
                                    <w:rFonts w:cs="Arial"/>
                                    <w:b/>
                                    <w:bCs/>
                                    <w:color w:val="000000"/>
                                    <w:sz w:val="36"/>
                                    <w:szCs w:val="36"/>
                                  </w:rPr>
                                  <w:delText>in</w:delText>
                                </w:r>
                              </w:del>
                              <w:r>
                                <w:rPr>
                                  <w:rFonts w:cs="Arial"/>
                                  <w:b/>
                                  <w:bCs/>
                                  <w:color w:val="000000"/>
                                  <w:sz w:val="36"/>
                                  <w:szCs w:val="36"/>
                                </w:rPr>
                                <w:t xml:space="preserve"> 2016</w:t>
                              </w:r>
                            </w:ins>
                            <w:del w:id="8" w:author="Gerardine Delanoye" w:date="2016-03-10T11:05:00Z">
                              <w:r w:rsidR="008B4B5E" w:rsidDel="00DD4F02">
                                <w:rPr>
                                  <w:rFonts w:cs="Arial"/>
                                  <w:b/>
                                  <w:bCs/>
                                  <w:color w:val="000000"/>
                                  <w:sz w:val="36"/>
                                  <w:szCs w:val="36"/>
                                </w:rPr>
                                <w:delText>October</w:delText>
                              </w:r>
                              <w:r w:rsidR="001C391F" w:rsidDel="00DD4F02">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502BE"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" filled="f" fillcolor="#0c9" stroked="f">
                <v:textbox>
                  <w:txbxContent>
                    <w:p w14:paraId="7EA80BB7" w14:textId="77777777" w:rsidR="00245327" w:rsidRDefault="00245327"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0FD676A0" w14:textId="77777777" w:rsidR="00245327" w:rsidRDefault="00245327" w:rsidP="00245327">
                      <w:pPr>
                        <w:autoSpaceDE w:val="0"/>
                        <w:autoSpaceDN w:val="0"/>
                        <w:adjustRightInd w:val="0"/>
                        <w:jc w:val="center"/>
                        <w:rPr>
                          <w:rFonts w:cs="Arial"/>
                          <w:b/>
                          <w:bCs/>
                          <w:color w:val="000000"/>
                          <w:sz w:val="36"/>
                          <w:szCs w:val="36"/>
                        </w:rPr>
                      </w:pPr>
                    </w:p>
                    <w:p w14:paraId="31919771" w14:textId="77777777" w:rsidR="00245327" w:rsidRPr="00380C7B" w:rsidRDefault="00245327"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96B902F" w14:textId="77777777" w:rsidR="00245327" w:rsidRPr="00380C7B" w:rsidRDefault="00245327" w:rsidP="00245327">
                      <w:pPr>
                        <w:autoSpaceDE w:val="0"/>
                        <w:autoSpaceDN w:val="0"/>
                        <w:adjustRightInd w:val="0"/>
                        <w:jc w:val="center"/>
                        <w:rPr>
                          <w:rFonts w:cs="Arial"/>
                          <w:b/>
                          <w:bCs/>
                          <w:color w:val="000000"/>
                          <w:sz w:val="36"/>
                          <w:szCs w:val="36"/>
                          <w:highlight w:val="yellow"/>
                        </w:rPr>
                      </w:pPr>
                    </w:p>
                    <w:p w14:paraId="6E873583"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541CC5A5" w14:textId="77777777" w:rsidR="00245327" w:rsidRPr="00AD1083" w:rsidRDefault="00245327" w:rsidP="00245327">
                      <w:pPr>
                        <w:autoSpaceDE w:val="0"/>
                        <w:autoSpaceDN w:val="0"/>
                        <w:adjustRightInd w:val="0"/>
                        <w:jc w:val="center"/>
                        <w:rPr>
                          <w:rFonts w:cs="Arial"/>
                          <w:b/>
                          <w:bCs/>
                          <w:color w:val="000000"/>
                          <w:sz w:val="36"/>
                          <w:szCs w:val="36"/>
                        </w:rPr>
                      </w:pPr>
                    </w:p>
                    <w:p w14:paraId="6ED729DF"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4F6E5589" w14:textId="77777777" w:rsidR="00245327" w:rsidRPr="00AD1083" w:rsidRDefault="00245327" w:rsidP="00245327">
                      <w:pPr>
                        <w:autoSpaceDE w:val="0"/>
                        <w:autoSpaceDN w:val="0"/>
                        <w:adjustRightInd w:val="0"/>
                        <w:jc w:val="center"/>
                        <w:rPr>
                          <w:rFonts w:cs="Arial"/>
                          <w:b/>
                          <w:bCs/>
                          <w:color w:val="000000"/>
                          <w:sz w:val="36"/>
                          <w:szCs w:val="36"/>
                        </w:rPr>
                      </w:pPr>
                    </w:p>
                    <w:p w14:paraId="56D4369E" w14:textId="77777777" w:rsidR="00245327" w:rsidRPr="00AD108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2640410A" w14:textId="77777777" w:rsidR="00245327" w:rsidRPr="00AD1083" w:rsidRDefault="00245327" w:rsidP="00245327">
                      <w:pPr>
                        <w:autoSpaceDE w:val="0"/>
                        <w:autoSpaceDN w:val="0"/>
                        <w:adjustRightInd w:val="0"/>
                        <w:jc w:val="center"/>
                        <w:rPr>
                          <w:rFonts w:cs="Arial"/>
                          <w:b/>
                          <w:bCs/>
                          <w:color w:val="000000"/>
                          <w:sz w:val="36"/>
                          <w:szCs w:val="36"/>
                        </w:rPr>
                      </w:pPr>
                    </w:p>
                    <w:p w14:paraId="0A0BD6DB" w14:textId="77777777" w:rsidR="000D1338" w:rsidRDefault="001C391F" w:rsidP="000D1338">
                      <w:pPr>
                        <w:autoSpaceDE w:val="0"/>
                        <w:autoSpaceDN w:val="0"/>
                        <w:adjustRightInd w:val="0"/>
                        <w:jc w:val="center"/>
                        <w:rPr>
                          <w:rFonts w:cs="Arial"/>
                          <w:b/>
                          <w:bCs/>
                          <w:color w:val="000000"/>
                          <w:sz w:val="36"/>
                          <w:szCs w:val="36"/>
                        </w:rPr>
                      </w:pPr>
                      <w:r>
                        <w:rPr>
                          <w:rFonts w:cs="Arial"/>
                          <w:b/>
                          <w:bCs/>
                          <w:color w:val="000000"/>
                          <w:sz w:val="36"/>
                          <w:szCs w:val="36"/>
                        </w:rPr>
                        <w:t>Maintenance of Steel Buoys</w:t>
                      </w:r>
                    </w:p>
                    <w:p w14:paraId="0764D906" w14:textId="77777777" w:rsidR="000D1338" w:rsidRDefault="000D1338" w:rsidP="000D1338">
                      <w:pPr>
                        <w:autoSpaceDE w:val="0"/>
                        <w:autoSpaceDN w:val="0"/>
                        <w:adjustRightInd w:val="0"/>
                        <w:jc w:val="center"/>
                        <w:rPr>
                          <w:rFonts w:cs="Arial"/>
                          <w:b/>
                          <w:bCs/>
                          <w:color w:val="000000"/>
                          <w:sz w:val="36"/>
                          <w:szCs w:val="36"/>
                        </w:rPr>
                      </w:pPr>
                    </w:p>
                    <w:p w14:paraId="42E65E66" w14:textId="0C976B11" w:rsidR="000D1338" w:rsidRPr="000D1338" w:rsidRDefault="000D133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8B4B5E">
                        <w:rPr>
                          <w:b/>
                          <w:bCs/>
                          <w:color w:val="000000"/>
                          <w:sz w:val="32"/>
                          <w:szCs w:val="32"/>
                        </w:rPr>
                        <w:t>1</w:t>
                      </w:r>
                      <w:r w:rsidRPr="000D1338">
                        <w:rPr>
                          <w:b/>
                          <w:bCs/>
                          <w:color w:val="000000"/>
                          <w:sz w:val="32"/>
                          <w:szCs w:val="32"/>
                        </w:rPr>
                        <w:t xml:space="preserve"> Element</w:t>
                      </w:r>
                      <w:r w:rsidR="008B4B5E">
                        <w:rPr>
                          <w:b/>
                          <w:bCs/>
                          <w:color w:val="000000"/>
                          <w:sz w:val="32"/>
                          <w:szCs w:val="32"/>
                        </w:rPr>
                        <w:t xml:space="preserve"> 13 </w:t>
                      </w:r>
                      <w:r w:rsidRPr="000D1338">
                        <w:rPr>
                          <w:b/>
                          <w:bCs/>
                          <w:color w:val="000000"/>
                          <w:sz w:val="32"/>
                          <w:szCs w:val="32"/>
                        </w:rPr>
                        <w:t>(L2.</w:t>
                      </w:r>
                      <w:r w:rsidR="008B4B5E">
                        <w:rPr>
                          <w:b/>
                          <w:bCs/>
                          <w:color w:val="000000"/>
                          <w:sz w:val="32"/>
                          <w:szCs w:val="32"/>
                        </w:rPr>
                        <w:t>1.13</w:t>
                      </w:r>
                      <w:r w:rsidRPr="000D1338">
                        <w:rPr>
                          <w:b/>
                          <w:bCs/>
                          <w:color w:val="000000"/>
                          <w:sz w:val="32"/>
                          <w:szCs w:val="32"/>
                        </w:rPr>
                        <w:t>)</w:t>
                      </w:r>
                    </w:p>
                    <w:p w14:paraId="1AC047C3" w14:textId="77777777" w:rsidR="000D1338" w:rsidRPr="000D1338" w:rsidRDefault="000D1338" w:rsidP="000D1338">
                      <w:pPr>
                        <w:autoSpaceDE w:val="0"/>
                        <w:autoSpaceDN w:val="0"/>
                        <w:adjustRightInd w:val="0"/>
                        <w:jc w:val="center"/>
                        <w:rPr>
                          <w:b/>
                          <w:bCs/>
                          <w:color w:val="000000"/>
                          <w:sz w:val="28"/>
                          <w:szCs w:val="28"/>
                        </w:rPr>
                      </w:pPr>
                    </w:p>
                    <w:p w14:paraId="5D8DD0CA" w14:textId="7E51B35A" w:rsidR="00245327" w:rsidRPr="00845FF3" w:rsidRDefault="00245327"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9" w:author="Gerardine Delanoye" w:date="2016-03-10T11:05:00Z">
                        <w:r w:rsidR="00DD4F02">
                          <w:rPr>
                            <w:rFonts w:cs="Arial"/>
                            <w:b/>
                            <w:bCs/>
                            <w:color w:val="000000"/>
                            <w:sz w:val="36"/>
                            <w:szCs w:val="36"/>
                          </w:rPr>
                          <w:t>2</w:t>
                        </w:r>
                      </w:ins>
                      <w:del w:id="10" w:author="Gerardine Delanoye" w:date="2016-03-10T11:05:00Z">
                        <w:r w:rsidRPr="00845FF3" w:rsidDel="00DD4F02">
                          <w:rPr>
                            <w:rFonts w:cs="Arial"/>
                            <w:b/>
                            <w:bCs/>
                            <w:color w:val="000000"/>
                            <w:sz w:val="36"/>
                            <w:szCs w:val="36"/>
                          </w:rPr>
                          <w:delText>1</w:delText>
                        </w:r>
                        <w:r w:rsidDel="00DD4F02">
                          <w:rPr>
                            <w:rFonts w:cs="Arial"/>
                            <w:b/>
                            <w:bCs/>
                            <w:color w:val="000000"/>
                            <w:sz w:val="36"/>
                            <w:szCs w:val="36"/>
                          </w:rPr>
                          <w:delText>.</w:delText>
                        </w:r>
                        <w:r w:rsidR="000D1338" w:rsidDel="00DD4F02">
                          <w:rPr>
                            <w:rFonts w:cs="Arial"/>
                            <w:b/>
                            <w:bCs/>
                            <w:color w:val="000000"/>
                            <w:sz w:val="36"/>
                            <w:szCs w:val="36"/>
                          </w:rPr>
                          <w:delText>0</w:delText>
                        </w:r>
                      </w:del>
                    </w:p>
                    <w:p w14:paraId="248FC421" w14:textId="77777777" w:rsidR="00245327" w:rsidRPr="00845FF3" w:rsidRDefault="00245327" w:rsidP="00245327">
                      <w:pPr>
                        <w:autoSpaceDE w:val="0"/>
                        <w:autoSpaceDN w:val="0"/>
                        <w:adjustRightInd w:val="0"/>
                        <w:jc w:val="center"/>
                        <w:rPr>
                          <w:rFonts w:cs="Arial"/>
                          <w:b/>
                          <w:bCs/>
                          <w:color w:val="000000"/>
                          <w:sz w:val="36"/>
                          <w:szCs w:val="36"/>
                        </w:rPr>
                      </w:pPr>
                    </w:p>
                    <w:p w14:paraId="3A63EB4C" w14:textId="15F5385A" w:rsidR="00245327" w:rsidRPr="00845FF3" w:rsidRDefault="00DD4F02" w:rsidP="00245327">
                      <w:pPr>
                        <w:autoSpaceDE w:val="0"/>
                        <w:autoSpaceDN w:val="0"/>
                        <w:adjustRightInd w:val="0"/>
                        <w:jc w:val="center"/>
                        <w:rPr>
                          <w:rFonts w:cs="Arial"/>
                          <w:b/>
                          <w:bCs/>
                          <w:color w:val="000000"/>
                          <w:sz w:val="36"/>
                          <w:szCs w:val="36"/>
                        </w:rPr>
                      </w:pPr>
                      <w:ins w:id="11" w:author="Gerardine Delanoye" w:date="2016-03-10T11:05:00Z">
                        <w:r>
                          <w:rPr>
                            <w:rFonts w:cs="Arial"/>
                            <w:b/>
                            <w:bCs/>
                            <w:color w:val="000000"/>
                            <w:sz w:val="36"/>
                            <w:szCs w:val="36"/>
                          </w:rPr>
                          <w:t>Ju</w:t>
                        </w:r>
                      </w:ins>
                      <w:ins w:id="12" w:author="Adam Hay" w:date="2016-04-12T22:14:00Z">
                        <w:r w:rsidR="00FE1FF8">
                          <w:rPr>
                            <w:rFonts w:cs="Arial"/>
                            <w:b/>
                            <w:bCs/>
                            <w:color w:val="000000"/>
                            <w:sz w:val="36"/>
                            <w:szCs w:val="36"/>
                          </w:rPr>
                          <w:t>ne</w:t>
                        </w:r>
                      </w:ins>
                      <w:ins w:id="13" w:author="Gerardine Delanoye" w:date="2016-03-10T11:05:00Z">
                        <w:del w:id="14" w:author="Adam Hay" w:date="2016-04-12T22:14:00Z">
                          <w:r w:rsidDel="00FE1FF8">
                            <w:rPr>
                              <w:rFonts w:cs="Arial"/>
                              <w:b/>
                              <w:bCs/>
                              <w:color w:val="000000"/>
                              <w:sz w:val="36"/>
                              <w:szCs w:val="36"/>
                            </w:rPr>
                            <w:delText>in</w:delText>
                          </w:r>
                        </w:del>
                        <w:r>
                          <w:rPr>
                            <w:rFonts w:cs="Arial"/>
                            <w:b/>
                            <w:bCs/>
                            <w:color w:val="000000"/>
                            <w:sz w:val="36"/>
                            <w:szCs w:val="36"/>
                          </w:rPr>
                          <w:t xml:space="preserve"> 2016</w:t>
                        </w:r>
                      </w:ins>
                      <w:del w:id="15" w:author="Gerardine Delanoye" w:date="2016-03-10T11:05:00Z">
                        <w:r w:rsidR="008B4B5E" w:rsidDel="00DD4F02">
                          <w:rPr>
                            <w:rFonts w:cs="Arial"/>
                            <w:b/>
                            <w:bCs/>
                            <w:color w:val="000000"/>
                            <w:sz w:val="36"/>
                            <w:szCs w:val="36"/>
                          </w:rPr>
                          <w:delText>October</w:delText>
                        </w:r>
                        <w:r w:rsidR="001C391F" w:rsidDel="00DD4F02">
                          <w:rPr>
                            <w:rFonts w:cs="Arial"/>
                            <w:b/>
                            <w:bCs/>
                            <w:color w:val="000000"/>
                            <w:sz w:val="36"/>
                            <w:szCs w:val="36"/>
                          </w:rPr>
                          <w:delText xml:space="preserve"> 2012</w:delText>
                        </w:r>
                      </w:del>
                    </w:p>
                  </w:txbxContent>
                </v:textbox>
              </v:shape>
            </w:pict>
          </mc:Fallback>
        </mc:AlternateContent>
      </w:r>
      <w:r w:rsidR="001C391F">
        <w:rPr>
          <w:noProof/>
        </w:rPr>
        <w:drawing>
          <wp:anchor distT="0" distB="0" distL="114300" distR="114300" simplePos="0" relativeHeight="251660800" behindDoc="0" locked="0" layoutInCell="1" allowOverlap="1" wp14:anchorId="55470212" wp14:editId="20275E95">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rPr>
        <mc:AlternateContent>
          <mc:Choice Requires="wps">
            <w:drawing>
              <wp:anchor distT="0" distB="0" distL="114300" distR="114300" simplePos="0" relativeHeight="251662848" behindDoc="0" locked="0" layoutInCell="1" allowOverlap="1" wp14:anchorId="21643F24" wp14:editId="1D23D859">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69848"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43F24"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7E069848" w14:textId="77777777" w:rsidR="00245327" w:rsidRDefault="00245327"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64896" behindDoc="0" locked="0" layoutInCell="1" allowOverlap="1" wp14:anchorId="1DD706B8" wp14:editId="66F6ACE1">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39A42"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rPr>
        <mc:AlternateContent>
          <mc:Choice Requires="wps">
            <w:drawing>
              <wp:anchor distT="0" distB="0" distL="114299" distR="114299" simplePos="0" relativeHeight="251665920" behindDoc="0" locked="0" layoutInCell="1" allowOverlap="1" wp14:anchorId="5D2994FD" wp14:editId="2C90547C">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2A179"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63872" behindDoc="0" locked="0" layoutInCell="1" allowOverlap="1" wp14:anchorId="1F458714" wp14:editId="6B266C86">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FF3D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58714"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343FF3D2" w14:textId="77777777" w:rsidR="00245327" w:rsidRDefault="00245327"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95BC396" wp14:editId="6064B868">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E6D69"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0DE82146"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D5142E3"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517FCABE" w14:textId="6B367813"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ins w:id="16" w:author="Gerardine Delanoye" w:date="2016-03-10T11:05:00Z">
                              <w:r w:rsidR="00DD4F02">
                                <w:rPr>
                                  <w:sz w:val="20"/>
                                  <w:szCs w:val="20"/>
                                </w:rPr>
                                <w:fldChar w:fldCharType="begin"/>
                              </w:r>
                              <w:r w:rsidR="00DD4F02">
                                <w:rPr>
                                  <w:sz w:val="20"/>
                                  <w:szCs w:val="20"/>
                                </w:rPr>
                                <w:instrText xml:space="preserve"> HYPERLINK "mailto:</w:instrText>
                              </w:r>
                              <w:r w:rsidR="00DD4F02" w:rsidRPr="00DD4F02">
                                <w:rPr>
                                  <w:rPrChange w:id="17" w:author="Gerardine Delanoye" w:date="2016-03-10T11:05:00Z">
                                    <w:rPr>
                                      <w:rStyle w:val="Hyperlink"/>
                                      <w:sz w:val="20"/>
                                      <w:szCs w:val="20"/>
                                    </w:rPr>
                                  </w:rPrChange>
                                </w:rPr>
                                <w:instrText>academy</w:instrText>
                              </w:r>
                            </w:ins>
                            <w:r w:rsidR="00DD4F02" w:rsidRPr="00DD4F02">
                              <w:rPr>
                                <w:rPrChange w:id="18" w:author="Gerardine Delanoye" w:date="2016-03-10T11:05:00Z">
                                  <w:rPr>
                                    <w:rStyle w:val="Hyperlink"/>
                                    <w:sz w:val="20"/>
                                    <w:szCs w:val="20"/>
                                  </w:rPr>
                                </w:rPrChange>
                              </w:rPr>
                              <w:instrText>@iala-aism.org</w:instrText>
                            </w:r>
                            <w:ins w:id="19" w:author="Gerardine Delanoye" w:date="2016-03-10T11:05:00Z">
                              <w:r w:rsidR="00DD4F02">
                                <w:rPr>
                                  <w:sz w:val="20"/>
                                  <w:szCs w:val="20"/>
                                </w:rPr>
                                <w:instrText xml:space="preserve">" </w:instrText>
                              </w:r>
                              <w:r w:rsidR="00DD4F02">
                                <w:rPr>
                                  <w:sz w:val="20"/>
                                  <w:szCs w:val="20"/>
                                </w:rPr>
                                <w:fldChar w:fldCharType="separate"/>
                              </w:r>
                              <w:r w:rsidR="00DD4F02" w:rsidRPr="00DD4F02">
                                <w:rPr>
                                  <w:rStyle w:val="Hyperlink"/>
                                  <w:sz w:val="20"/>
                                  <w:szCs w:val="20"/>
                                </w:rPr>
                                <w:t>academy</w:t>
                              </w:r>
                            </w:ins>
                            <w:del w:id="20" w:author="Gerardine Delanoye" w:date="2016-03-10T11:05:00Z">
                              <w:r w:rsidR="00DD4F02" w:rsidRPr="00DD4F02" w:rsidDel="00DD4F02">
                                <w:rPr>
                                  <w:rStyle w:val="Hyperlink"/>
                                  <w:sz w:val="20"/>
                                  <w:szCs w:val="20"/>
                                </w:rPr>
                                <w:delText>contact</w:delText>
                              </w:r>
                            </w:del>
                            <w:r w:rsidR="00DD4F02" w:rsidRPr="00DD4F02">
                              <w:rPr>
                                <w:rStyle w:val="Hyperlink"/>
                                <w:sz w:val="20"/>
                                <w:szCs w:val="20"/>
                              </w:rPr>
                              <w:t>@iala-aism.org</w:t>
                            </w:r>
                            <w:ins w:id="21" w:author="Gerardine Delanoye" w:date="2016-03-10T11:05:00Z">
                              <w:r w:rsidR="00DD4F02">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BC396"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18EE6D69" w14:textId="77777777" w:rsidR="00245327" w:rsidRDefault="00245327"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14:paraId="0DE82146" w14:textId="77777777" w:rsidR="00245327" w:rsidRDefault="00245327"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1D5142E3" w14:textId="77777777" w:rsidR="00245327" w:rsidRDefault="00245327"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517FCABE" w14:textId="6B367813" w:rsidR="00245327" w:rsidRDefault="00245327"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ins w:id="22" w:author="Gerardine Delanoye" w:date="2016-03-10T11:05:00Z">
                        <w:r w:rsidR="00DD4F02">
                          <w:rPr>
                            <w:sz w:val="20"/>
                            <w:szCs w:val="20"/>
                          </w:rPr>
                          <w:fldChar w:fldCharType="begin"/>
                        </w:r>
                        <w:r w:rsidR="00DD4F02">
                          <w:rPr>
                            <w:sz w:val="20"/>
                            <w:szCs w:val="20"/>
                          </w:rPr>
                          <w:instrText xml:space="preserve"> HYPERLINK "mailto:</w:instrText>
                        </w:r>
                        <w:r w:rsidR="00DD4F02" w:rsidRPr="00DD4F02">
                          <w:rPr>
                            <w:rPrChange w:id="23" w:author="Gerardine Delanoye" w:date="2016-03-10T11:05:00Z">
                              <w:rPr>
                                <w:rStyle w:val="Hyperlink"/>
                                <w:sz w:val="20"/>
                                <w:szCs w:val="20"/>
                              </w:rPr>
                            </w:rPrChange>
                          </w:rPr>
                          <w:instrText>academy</w:instrText>
                        </w:r>
                      </w:ins>
                      <w:r w:rsidR="00DD4F02" w:rsidRPr="00DD4F02">
                        <w:rPr>
                          <w:rPrChange w:id="24" w:author="Gerardine Delanoye" w:date="2016-03-10T11:05:00Z">
                            <w:rPr>
                              <w:rStyle w:val="Hyperlink"/>
                              <w:sz w:val="20"/>
                              <w:szCs w:val="20"/>
                            </w:rPr>
                          </w:rPrChange>
                        </w:rPr>
                        <w:instrText>@iala-aism.org</w:instrText>
                      </w:r>
                      <w:ins w:id="25" w:author="Gerardine Delanoye" w:date="2016-03-10T11:05:00Z">
                        <w:r w:rsidR="00DD4F02">
                          <w:rPr>
                            <w:sz w:val="20"/>
                            <w:szCs w:val="20"/>
                          </w:rPr>
                          <w:instrText xml:space="preserve">" </w:instrText>
                        </w:r>
                        <w:r w:rsidR="00DD4F02">
                          <w:rPr>
                            <w:sz w:val="20"/>
                            <w:szCs w:val="20"/>
                          </w:rPr>
                          <w:fldChar w:fldCharType="separate"/>
                        </w:r>
                        <w:r w:rsidR="00DD4F02" w:rsidRPr="00DD4F02">
                          <w:rPr>
                            <w:rStyle w:val="Hyperlink"/>
                            <w:sz w:val="20"/>
                            <w:szCs w:val="20"/>
                          </w:rPr>
                          <w:t>academy</w:t>
                        </w:r>
                      </w:ins>
                      <w:del w:id="26" w:author="Gerardine Delanoye" w:date="2016-03-10T11:05:00Z">
                        <w:r w:rsidR="00DD4F02" w:rsidRPr="00DD4F02" w:rsidDel="00DD4F02">
                          <w:rPr>
                            <w:rStyle w:val="Hyperlink"/>
                            <w:sz w:val="20"/>
                            <w:szCs w:val="20"/>
                          </w:rPr>
                          <w:delText>contact</w:delText>
                        </w:r>
                      </w:del>
                      <w:r w:rsidR="00DD4F02" w:rsidRPr="00DD4F02">
                        <w:rPr>
                          <w:rStyle w:val="Hyperlink"/>
                          <w:sz w:val="20"/>
                          <w:szCs w:val="20"/>
                        </w:rPr>
                        <w:t>@iala-aism.org</w:t>
                      </w:r>
                      <w:ins w:id="27" w:author="Gerardine Delanoye" w:date="2016-03-10T11:05:00Z">
                        <w:r w:rsidR="00DD4F02">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245327" w:rsidRPr="00371BEF">
        <w:br w:type="page"/>
      </w:r>
      <w:bookmarkEnd w:id="1"/>
    </w:p>
    <w:p w14:paraId="189F0C9A" w14:textId="77777777" w:rsidR="00394A72" w:rsidRPr="00FB3D29" w:rsidRDefault="00394A72" w:rsidP="00083290">
      <w:pPr>
        <w:pStyle w:val="CM12"/>
        <w:jc w:val="center"/>
        <w:rPr>
          <w:b/>
          <w:bCs/>
          <w:color w:val="000000"/>
          <w:sz w:val="50"/>
          <w:szCs w:val="50"/>
        </w:rPr>
      </w:pPr>
    </w:p>
    <w:p w14:paraId="28B33D59" w14:textId="77777777" w:rsidR="00394A72" w:rsidRPr="00FB3D29" w:rsidRDefault="00394A72" w:rsidP="00083290">
      <w:pPr>
        <w:jc w:val="center"/>
        <w:rPr>
          <w:rFonts w:cs="Arial"/>
        </w:rPr>
      </w:pPr>
    </w:p>
    <w:p w14:paraId="7F454B28" w14:textId="77777777" w:rsidR="00394A72" w:rsidRPr="009115AA" w:rsidRDefault="00394A72" w:rsidP="00082991">
      <w:pPr>
        <w:pStyle w:val="Title"/>
      </w:pPr>
      <w:bookmarkStart w:id="28" w:name="_Toc338403663"/>
      <w:r>
        <w:t xml:space="preserve">DOCUMENT </w:t>
      </w:r>
      <w:r w:rsidRPr="00082991">
        <w:t>REVISIONS</w:t>
      </w:r>
      <w:bookmarkEnd w:id="28"/>
    </w:p>
    <w:p w14:paraId="206136D8"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068D4371" w14:textId="77777777" w:rsidTr="00FA1A59">
        <w:tc>
          <w:tcPr>
            <w:tcW w:w="1908" w:type="dxa"/>
          </w:tcPr>
          <w:p w14:paraId="4C81B2F1"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26BAA36A"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611BE782"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1B580EED" w14:textId="77777777" w:rsidTr="00FA1A59">
        <w:trPr>
          <w:trHeight w:val="851"/>
        </w:trPr>
        <w:tc>
          <w:tcPr>
            <w:tcW w:w="1908" w:type="dxa"/>
            <w:vAlign w:val="center"/>
          </w:tcPr>
          <w:p w14:paraId="7460F806" w14:textId="7B7F9967" w:rsidR="00394A72" w:rsidRPr="001A35C8" w:rsidRDefault="00DD4F02" w:rsidP="00FA1A59">
            <w:pPr>
              <w:spacing w:before="60" w:after="60"/>
              <w:rPr>
                <w:highlight w:val="yellow"/>
              </w:rPr>
            </w:pPr>
            <w:ins w:id="29" w:author="Gerardine Delanoye" w:date="2016-03-10T11:05:00Z">
              <w:r>
                <w:rPr>
                  <w:highlight w:val="yellow"/>
                </w:rPr>
                <w:t>Ju</w:t>
              </w:r>
              <w:del w:id="30" w:author="Adam Hay" w:date="2016-04-12T22:14:00Z">
                <w:r w:rsidDel="00FE1FF8">
                  <w:rPr>
                    <w:highlight w:val="yellow"/>
                  </w:rPr>
                  <w:delText>i</w:delText>
                </w:r>
              </w:del>
              <w:r>
                <w:rPr>
                  <w:highlight w:val="yellow"/>
                </w:rPr>
                <w:t>n</w:t>
              </w:r>
            </w:ins>
            <w:ins w:id="31" w:author="Adam Hay" w:date="2016-04-12T22:14:00Z">
              <w:r w:rsidR="00FE1FF8">
                <w:rPr>
                  <w:highlight w:val="yellow"/>
                </w:rPr>
                <w:t>e</w:t>
              </w:r>
            </w:ins>
            <w:ins w:id="32" w:author="Gerardine Delanoye" w:date="2016-03-10T11:05:00Z">
              <w:r>
                <w:rPr>
                  <w:highlight w:val="yellow"/>
                </w:rPr>
                <w:t xml:space="preserve"> 2016</w:t>
              </w:r>
            </w:ins>
          </w:p>
        </w:tc>
        <w:tc>
          <w:tcPr>
            <w:tcW w:w="3360" w:type="dxa"/>
            <w:vAlign w:val="center"/>
          </w:tcPr>
          <w:p w14:paraId="4718044D" w14:textId="355996A9" w:rsidR="00394A72" w:rsidRPr="001A35C8" w:rsidRDefault="00DD4F02" w:rsidP="00FA1A59">
            <w:pPr>
              <w:spacing w:before="60" w:after="60"/>
              <w:rPr>
                <w:highlight w:val="yellow"/>
              </w:rPr>
            </w:pPr>
            <w:ins w:id="33" w:author="Gerardine Delanoye" w:date="2016-03-10T11:06:00Z">
              <w:r>
                <w:rPr>
                  <w:highlight w:val="yellow"/>
                </w:rPr>
                <w:t>Entire document</w:t>
              </w:r>
            </w:ins>
          </w:p>
        </w:tc>
        <w:tc>
          <w:tcPr>
            <w:tcW w:w="4161" w:type="dxa"/>
            <w:vAlign w:val="center"/>
          </w:tcPr>
          <w:p w14:paraId="7F69DD34" w14:textId="5ED1F61D" w:rsidR="00B80DFE" w:rsidRPr="001A35C8" w:rsidRDefault="00B80DFE" w:rsidP="00E264DB">
            <w:pPr>
              <w:spacing w:before="60" w:after="60"/>
            </w:pPr>
            <w:ins w:id="34" w:author="Adam Hay" w:date="2016-04-14T17:53:00Z">
              <w:r>
                <w:t>Minor textual changes.</w:t>
              </w:r>
            </w:ins>
          </w:p>
        </w:tc>
      </w:tr>
      <w:tr w:rsidR="00394A72" w:rsidRPr="001A35C8" w14:paraId="6F90F23C" w14:textId="77777777" w:rsidTr="00FA1A59">
        <w:trPr>
          <w:trHeight w:val="851"/>
        </w:trPr>
        <w:tc>
          <w:tcPr>
            <w:tcW w:w="1908" w:type="dxa"/>
            <w:vAlign w:val="center"/>
          </w:tcPr>
          <w:p w14:paraId="1C415777" w14:textId="77777777" w:rsidR="00394A72" w:rsidRPr="001A35C8" w:rsidRDefault="00394A72" w:rsidP="00FA1A59">
            <w:pPr>
              <w:spacing w:before="60" w:after="60"/>
            </w:pPr>
          </w:p>
        </w:tc>
        <w:tc>
          <w:tcPr>
            <w:tcW w:w="3360" w:type="dxa"/>
            <w:vAlign w:val="center"/>
          </w:tcPr>
          <w:p w14:paraId="11C54102" w14:textId="77777777" w:rsidR="00394A72" w:rsidRPr="001A35C8" w:rsidRDefault="00394A72" w:rsidP="00FA1A59">
            <w:pPr>
              <w:spacing w:before="60" w:after="60"/>
            </w:pPr>
          </w:p>
        </w:tc>
        <w:tc>
          <w:tcPr>
            <w:tcW w:w="4161" w:type="dxa"/>
            <w:vAlign w:val="center"/>
          </w:tcPr>
          <w:p w14:paraId="575B95DC" w14:textId="77777777" w:rsidR="00394A72" w:rsidRPr="001A35C8" w:rsidRDefault="00394A72" w:rsidP="00FA1A59">
            <w:pPr>
              <w:spacing w:before="60" w:after="60"/>
            </w:pPr>
          </w:p>
        </w:tc>
      </w:tr>
      <w:tr w:rsidR="00394A72" w:rsidRPr="001A35C8" w14:paraId="49177B34" w14:textId="77777777" w:rsidTr="00FA1A59">
        <w:trPr>
          <w:trHeight w:val="851"/>
        </w:trPr>
        <w:tc>
          <w:tcPr>
            <w:tcW w:w="1908" w:type="dxa"/>
            <w:vAlign w:val="center"/>
          </w:tcPr>
          <w:p w14:paraId="26A9D56B" w14:textId="77777777" w:rsidR="00394A72" w:rsidRPr="001A35C8" w:rsidRDefault="00394A72" w:rsidP="00FA1A59">
            <w:pPr>
              <w:spacing w:before="60" w:after="60"/>
            </w:pPr>
          </w:p>
        </w:tc>
        <w:tc>
          <w:tcPr>
            <w:tcW w:w="3360" w:type="dxa"/>
            <w:vAlign w:val="center"/>
          </w:tcPr>
          <w:p w14:paraId="5C6D39D1" w14:textId="77777777" w:rsidR="00394A72" w:rsidRPr="001A35C8" w:rsidRDefault="00394A72" w:rsidP="00FA1A59">
            <w:pPr>
              <w:spacing w:before="60" w:after="60"/>
            </w:pPr>
          </w:p>
        </w:tc>
        <w:tc>
          <w:tcPr>
            <w:tcW w:w="4161" w:type="dxa"/>
            <w:vAlign w:val="center"/>
          </w:tcPr>
          <w:p w14:paraId="654FFFDC" w14:textId="77777777" w:rsidR="00394A72" w:rsidRPr="001A35C8" w:rsidRDefault="00394A72" w:rsidP="00FA1A59">
            <w:pPr>
              <w:spacing w:before="60" w:after="60"/>
            </w:pPr>
          </w:p>
        </w:tc>
      </w:tr>
      <w:tr w:rsidR="00394A72" w:rsidRPr="001A35C8" w14:paraId="385D70A2" w14:textId="77777777" w:rsidTr="00FA1A59">
        <w:trPr>
          <w:trHeight w:val="851"/>
        </w:trPr>
        <w:tc>
          <w:tcPr>
            <w:tcW w:w="1908" w:type="dxa"/>
            <w:vAlign w:val="center"/>
          </w:tcPr>
          <w:p w14:paraId="24DE6364" w14:textId="77777777" w:rsidR="00394A72" w:rsidRPr="001A35C8" w:rsidRDefault="00394A72" w:rsidP="00FA1A59">
            <w:pPr>
              <w:spacing w:before="60" w:after="60"/>
            </w:pPr>
          </w:p>
        </w:tc>
        <w:tc>
          <w:tcPr>
            <w:tcW w:w="3360" w:type="dxa"/>
            <w:vAlign w:val="center"/>
          </w:tcPr>
          <w:p w14:paraId="0297C395" w14:textId="77777777" w:rsidR="00394A72" w:rsidRPr="001A35C8" w:rsidRDefault="00394A72" w:rsidP="00FA1A59">
            <w:pPr>
              <w:spacing w:before="60" w:after="60"/>
            </w:pPr>
          </w:p>
        </w:tc>
        <w:tc>
          <w:tcPr>
            <w:tcW w:w="4161" w:type="dxa"/>
            <w:vAlign w:val="center"/>
          </w:tcPr>
          <w:p w14:paraId="1336CCDA" w14:textId="77777777" w:rsidR="00394A72" w:rsidRPr="001A35C8" w:rsidRDefault="00394A72" w:rsidP="00FA1A59">
            <w:pPr>
              <w:spacing w:before="60" w:after="60"/>
            </w:pPr>
          </w:p>
        </w:tc>
      </w:tr>
      <w:tr w:rsidR="00394A72" w:rsidRPr="001A35C8" w14:paraId="08D9DBAB" w14:textId="77777777" w:rsidTr="00FA1A59">
        <w:trPr>
          <w:trHeight w:val="851"/>
        </w:trPr>
        <w:tc>
          <w:tcPr>
            <w:tcW w:w="1908" w:type="dxa"/>
            <w:vAlign w:val="center"/>
          </w:tcPr>
          <w:p w14:paraId="73B6D27C" w14:textId="77777777" w:rsidR="00394A72" w:rsidRPr="001A35C8" w:rsidRDefault="00394A72" w:rsidP="00FA1A59">
            <w:pPr>
              <w:spacing w:before="60" w:after="60"/>
            </w:pPr>
          </w:p>
        </w:tc>
        <w:tc>
          <w:tcPr>
            <w:tcW w:w="3360" w:type="dxa"/>
            <w:vAlign w:val="center"/>
          </w:tcPr>
          <w:p w14:paraId="47B5E4DE" w14:textId="77777777" w:rsidR="00394A72" w:rsidRPr="001A35C8" w:rsidRDefault="00394A72" w:rsidP="00FA1A59">
            <w:pPr>
              <w:spacing w:before="60" w:after="60"/>
            </w:pPr>
          </w:p>
        </w:tc>
        <w:tc>
          <w:tcPr>
            <w:tcW w:w="4161" w:type="dxa"/>
            <w:vAlign w:val="center"/>
          </w:tcPr>
          <w:p w14:paraId="281A0260" w14:textId="77777777" w:rsidR="00394A72" w:rsidRPr="001A35C8" w:rsidRDefault="00394A72" w:rsidP="00FA1A59">
            <w:pPr>
              <w:spacing w:before="60" w:after="60"/>
            </w:pPr>
          </w:p>
        </w:tc>
      </w:tr>
      <w:tr w:rsidR="00394A72" w:rsidRPr="001A35C8" w14:paraId="0E1AA6E5" w14:textId="77777777" w:rsidTr="00FA1A59">
        <w:trPr>
          <w:trHeight w:val="851"/>
        </w:trPr>
        <w:tc>
          <w:tcPr>
            <w:tcW w:w="1908" w:type="dxa"/>
            <w:vAlign w:val="center"/>
          </w:tcPr>
          <w:p w14:paraId="28CCEAD7" w14:textId="77777777" w:rsidR="00394A72" w:rsidRPr="001A35C8" w:rsidRDefault="00394A72" w:rsidP="00FA1A59">
            <w:pPr>
              <w:spacing w:before="60" w:after="60"/>
            </w:pPr>
          </w:p>
        </w:tc>
        <w:tc>
          <w:tcPr>
            <w:tcW w:w="3360" w:type="dxa"/>
            <w:vAlign w:val="center"/>
          </w:tcPr>
          <w:p w14:paraId="585A0B07" w14:textId="77777777" w:rsidR="00394A72" w:rsidRPr="001A35C8" w:rsidRDefault="00394A72" w:rsidP="00FA1A59">
            <w:pPr>
              <w:spacing w:before="60" w:after="60"/>
            </w:pPr>
          </w:p>
        </w:tc>
        <w:tc>
          <w:tcPr>
            <w:tcW w:w="4161" w:type="dxa"/>
            <w:vAlign w:val="center"/>
          </w:tcPr>
          <w:p w14:paraId="1165EBFB" w14:textId="77777777" w:rsidR="00394A72" w:rsidRPr="001A35C8" w:rsidRDefault="00394A72" w:rsidP="00FA1A59">
            <w:pPr>
              <w:spacing w:before="60" w:after="60"/>
            </w:pPr>
          </w:p>
        </w:tc>
      </w:tr>
    </w:tbl>
    <w:p w14:paraId="2F816733" w14:textId="77777777" w:rsidR="00394A72" w:rsidRPr="00FB3D29" w:rsidRDefault="00394A72">
      <w:pPr>
        <w:rPr>
          <w:rFonts w:cs="Arial"/>
        </w:rPr>
      </w:pPr>
    </w:p>
    <w:p w14:paraId="1260D85C" w14:textId="77777777" w:rsidR="00394A72" w:rsidRDefault="00394A72">
      <w:pPr>
        <w:rPr>
          <w:b/>
          <w:sz w:val="36"/>
          <w:szCs w:val="36"/>
        </w:rPr>
      </w:pPr>
      <w:bookmarkStart w:id="35" w:name="_Toc306308766"/>
      <w:r>
        <w:br w:type="page"/>
      </w:r>
    </w:p>
    <w:p w14:paraId="28590A2E" w14:textId="77777777" w:rsidR="00394A72" w:rsidRDefault="00394A72" w:rsidP="006C3CB5">
      <w:pPr>
        <w:pStyle w:val="Title"/>
      </w:pPr>
      <w:bookmarkStart w:id="36" w:name="_Toc338403664"/>
      <w:bookmarkEnd w:id="35"/>
      <w:r>
        <w:lastRenderedPageBreak/>
        <w:t>FOREWORD</w:t>
      </w:r>
      <w:bookmarkEnd w:id="36"/>
    </w:p>
    <w:p w14:paraId="7AE8487F"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3C321C69"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6978ADC0" w14:textId="48F591FC" w:rsidR="00394A72" w:rsidRPr="00933831" w:rsidRDefault="00394A72">
      <w:pPr>
        <w:pStyle w:val="BodyText"/>
        <w:rPr>
          <w:rFonts w:cs="Arial"/>
          <w:lang w:eastAsia="de-DE"/>
        </w:rPr>
      </w:pPr>
      <w:r w:rsidRPr="00933831">
        <w:rPr>
          <w:rFonts w:cs="Arial"/>
          <w:lang w:eastAsia="de-DE"/>
        </w:rPr>
        <w:t>IALA Committees working closely with the IALA World</w:t>
      </w:r>
      <w:ins w:id="37" w:author="Gerardine Delanoye" w:date="2016-03-10T11:06:00Z">
        <w:r w:rsidR="00DD4F02">
          <w:rPr>
            <w:rFonts w:cs="Arial"/>
            <w:lang w:eastAsia="de-DE"/>
          </w:rPr>
          <w:t>-</w:t>
        </w:r>
      </w:ins>
      <w:del w:id="38" w:author="Gerardine Delanoye" w:date="2016-03-10T11:06:00Z">
        <w:r w:rsidRPr="00933831" w:rsidDel="00DD4F02">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B4B5E">
        <w:rPr>
          <w:rFonts w:cs="Arial"/>
          <w:lang w:eastAsia="de-DE"/>
        </w:rPr>
        <w:t>the maintenance of steel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r w:rsidR="008B4B5E">
        <w:rPr>
          <w:rFonts w:cs="Arial"/>
          <w:lang w:eastAsia="de-DE"/>
        </w:rPr>
        <w:t>.</w:t>
      </w:r>
    </w:p>
    <w:p w14:paraId="55AE9523" w14:textId="0FEE3A0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C391F">
        <w:rPr>
          <w:rFonts w:cs="Arial"/>
          <w:lang w:eastAsia="de-DE"/>
        </w:rPr>
        <w:t>maintenance of steel buoys</w:t>
      </w:r>
      <w:r w:rsidRPr="00933831">
        <w:rPr>
          <w:rFonts w:cs="Arial"/>
          <w:lang w:eastAsia="de-DE"/>
        </w:rPr>
        <w:t>.  Assistance in implementing this and other model courses may be obtained from the IALA World</w:t>
      </w:r>
      <w:ins w:id="39" w:author="Gerardine Delanoye" w:date="2016-03-10T11:06:00Z">
        <w:r w:rsidR="00DD4F02">
          <w:rPr>
            <w:rFonts w:cs="Arial"/>
            <w:lang w:eastAsia="de-DE"/>
          </w:rPr>
          <w:t>-</w:t>
        </w:r>
      </w:ins>
      <w:del w:id="40" w:author="Gerardine Delanoye" w:date="2016-03-10T11:06:00Z">
        <w:r w:rsidRPr="00933831" w:rsidDel="00DD4F02">
          <w:rPr>
            <w:rFonts w:cs="Arial"/>
            <w:lang w:eastAsia="de-DE"/>
          </w:rPr>
          <w:delText xml:space="preserve"> </w:delText>
        </w:r>
      </w:del>
      <w:r w:rsidRPr="00933831">
        <w:rPr>
          <w:rFonts w:cs="Arial"/>
          <w:lang w:eastAsia="de-DE"/>
        </w:rPr>
        <w:t>Wide Academy at the following address:</w:t>
      </w:r>
    </w:p>
    <w:p w14:paraId="259C3942" w14:textId="77777777" w:rsidR="00394A72" w:rsidRPr="00FA1A59" w:rsidRDefault="00394A72" w:rsidP="00FA1A59">
      <w:pPr>
        <w:rPr>
          <w:rFonts w:cs="Arial"/>
          <w:lang w:eastAsia="de-DE"/>
        </w:rPr>
      </w:pPr>
    </w:p>
    <w:p w14:paraId="754D4EC6" w14:textId="77777777" w:rsidR="00394A72" w:rsidRDefault="00394A72" w:rsidP="00FA1A59">
      <w:pPr>
        <w:rPr>
          <w:rFonts w:cs="Arial"/>
          <w:lang w:eastAsia="de-DE"/>
        </w:rPr>
      </w:pPr>
    </w:p>
    <w:p w14:paraId="31D3EBCE" w14:textId="77777777" w:rsidR="00394A72" w:rsidRPr="00933831" w:rsidRDefault="00394A72" w:rsidP="00080131">
      <w:pPr>
        <w:tabs>
          <w:tab w:val="left" w:pos="5387"/>
        </w:tabs>
        <w:rPr>
          <w:lang w:eastAsia="de-DE"/>
        </w:rPr>
      </w:pPr>
      <w:r w:rsidRPr="00933831">
        <w:rPr>
          <w:lang w:eastAsia="de-DE"/>
        </w:rPr>
        <w:t>The Dean</w:t>
      </w:r>
    </w:p>
    <w:p w14:paraId="2A0A0AA4" w14:textId="4135E5D4" w:rsidR="00394A72" w:rsidRPr="00933831" w:rsidRDefault="00394A72" w:rsidP="00080131">
      <w:pPr>
        <w:tabs>
          <w:tab w:val="left" w:pos="5387"/>
        </w:tabs>
        <w:rPr>
          <w:lang w:eastAsia="de-DE"/>
        </w:rPr>
      </w:pPr>
      <w:r w:rsidRPr="00933831">
        <w:rPr>
          <w:lang w:eastAsia="de-DE"/>
        </w:rPr>
        <w:t>IALA World</w:t>
      </w:r>
      <w:ins w:id="41" w:author="Gerardine Delanoye" w:date="2016-03-10T11:06:00Z">
        <w:r w:rsidR="00DD4F02">
          <w:rPr>
            <w:lang w:eastAsia="de-DE"/>
          </w:rPr>
          <w:t>-</w:t>
        </w:r>
      </w:ins>
      <w:del w:id="42" w:author="Gerardine Delanoye" w:date="2016-03-10T11:06:00Z">
        <w:r w:rsidRPr="00933831" w:rsidDel="00DD4F02">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5E46F005" w14:textId="77777777" w:rsidR="00394A72" w:rsidRPr="00933831" w:rsidRDefault="00394A72" w:rsidP="00080131">
      <w:pPr>
        <w:tabs>
          <w:tab w:val="left" w:pos="5387"/>
        </w:tabs>
        <w:rPr>
          <w:lang w:val="fr-FR" w:eastAsia="de-DE"/>
        </w:rPr>
      </w:pPr>
      <w:r w:rsidRPr="00933831">
        <w:rPr>
          <w:lang w:val="fr-FR" w:eastAsia="de-DE"/>
        </w:rPr>
        <w:t xml:space="preserve">10 rue des </w:t>
      </w:r>
      <w:proofErr w:type="spellStart"/>
      <w:r w:rsidRPr="00933831">
        <w:rPr>
          <w:lang w:val="fr-FR" w:eastAsia="de-DE"/>
        </w:rPr>
        <w:t>Gaudines</w:t>
      </w:r>
      <w:proofErr w:type="spellEnd"/>
      <w:r w:rsidRPr="00933831">
        <w:rPr>
          <w:lang w:val="fr-FR" w:eastAsia="de-DE"/>
        </w:rPr>
        <w:t>,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6272E3BB" w14:textId="72916BE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43" w:author="Gerardine Delanoye" w:date="2016-03-10T11:07:00Z">
        <w:r w:rsidR="00DD4F02">
          <w:rPr>
            <w:rFonts w:cs="Arial"/>
            <w:lang w:val="fr-FR" w:eastAsia="de-DE"/>
          </w:rPr>
          <w:fldChar w:fldCharType="begin"/>
        </w:r>
        <w:r w:rsidR="00DD4F02">
          <w:rPr>
            <w:rFonts w:cs="Arial"/>
            <w:lang w:val="fr-FR" w:eastAsia="de-DE"/>
          </w:rPr>
          <w:instrText xml:space="preserve"> HYPERLINK "mailto:</w:instrText>
        </w:r>
      </w:ins>
      <w:ins w:id="44" w:author="Gerardine Delanoye" w:date="2016-03-10T11:06:00Z">
        <w:r w:rsidR="00DD4F02" w:rsidRPr="00DD4F02">
          <w:rPr>
            <w:rPrChange w:id="45" w:author="Gerardine Delanoye" w:date="2016-03-10T11:07:00Z">
              <w:rPr>
                <w:rStyle w:val="Hyperlink"/>
                <w:rFonts w:cs="Arial"/>
                <w:lang w:val="fr-FR" w:eastAsia="de-DE"/>
              </w:rPr>
            </w:rPrChange>
          </w:rPr>
          <w:instrText>academy</w:instrText>
        </w:r>
      </w:ins>
      <w:r w:rsidR="00DD4F02" w:rsidRPr="00DD4F02">
        <w:rPr>
          <w:rPrChange w:id="46" w:author="Gerardine Delanoye" w:date="2016-03-10T11:07:00Z">
            <w:rPr>
              <w:rStyle w:val="Hyperlink"/>
              <w:rFonts w:cs="Arial"/>
              <w:lang w:val="fr-FR" w:eastAsia="de-DE"/>
            </w:rPr>
          </w:rPrChange>
        </w:rPr>
        <w:instrText>@iala-aism.org</w:instrText>
      </w:r>
      <w:ins w:id="47" w:author="Gerardine Delanoye" w:date="2016-03-10T11:07:00Z">
        <w:r w:rsidR="00DD4F02">
          <w:rPr>
            <w:rFonts w:cs="Arial"/>
            <w:lang w:val="fr-FR" w:eastAsia="de-DE"/>
          </w:rPr>
          <w:instrText xml:space="preserve">" </w:instrText>
        </w:r>
        <w:r w:rsidR="00DD4F02">
          <w:rPr>
            <w:rFonts w:cs="Arial"/>
            <w:lang w:val="fr-FR" w:eastAsia="de-DE"/>
          </w:rPr>
          <w:fldChar w:fldCharType="separate"/>
        </w:r>
      </w:ins>
      <w:ins w:id="48" w:author="Gerardine Delanoye" w:date="2016-03-10T11:06:00Z">
        <w:r w:rsidR="00DD4F02" w:rsidRPr="00DD4F02">
          <w:rPr>
            <w:rStyle w:val="Hyperlink"/>
            <w:rFonts w:cs="Arial"/>
            <w:lang w:val="fr-FR" w:eastAsia="de-DE"/>
          </w:rPr>
          <w:t>academy</w:t>
        </w:r>
      </w:ins>
      <w:del w:id="49" w:author="Gerardine Delanoye" w:date="2016-03-10T11:06:00Z">
        <w:r w:rsidR="00DD4F02" w:rsidRPr="00DD4F02" w:rsidDel="00DD4F02">
          <w:rPr>
            <w:rStyle w:val="Hyperlink"/>
            <w:rFonts w:cs="Arial"/>
            <w:lang w:val="fr-FR" w:eastAsia="de-DE"/>
          </w:rPr>
          <w:delText>contact</w:delText>
        </w:r>
      </w:del>
      <w:r w:rsidR="00DD4F02" w:rsidRPr="00DD4F02">
        <w:rPr>
          <w:rStyle w:val="Hyperlink"/>
          <w:rFonts w:cs="Arial"/>
          <w:lang w:val="fr-FR" w:eastAsia="de-DE"/>
        </w:rPr>
        <w:t>@iala-aism.org</w:t>
      </w:r>
      <w:ins w:id="50" w:author="Gerardine Delanoye" w:date="2016-03-10T11:07:00Z">
        <w:r w:rsidR="00DD4F02">
          <w:rPr>
            <w:rFonts w:cs="Arial"/>
            <w:lang w:val="fr-FR" w:eastAsia="de-DE"/>
          </w:rPr>
          <w:fldChar w:fldCharType="end"/>
        </w:r>
      </w:ins>
    </w:p>
    <w:p w14:paraId="6C9756B2"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04E5DBBC" w14:textId="77777777" w:rsidR="00394A72" w:rsidRDefault="00394A72">
      <w:pPr>
        <w:rPr>
          <w:rFonts w:eastAsia="MS ????"/>
          <w:b/>
          <w:bCs/>
          <w:color w:val="000000"/>
          <w:sz w:val="32"/>
          <w:szCs w:val="32"/>
          <w:u w:val="single"/>
        </w:rPr>
      </w:pPr>
      <w:r>
        <w:rPr>
          <w:color w:val="000000"/>
          <w:szCs w:val="32"/>
          <w:u w:val="single"/>
        </w:rPr>
        <w:br w:type="page"/>
      </w:r>
    </w:p>
    <w:p w14:paraId="012B7286" w14:textId="77777777" w:rsidR="00394A72" w:rsidRPr="00FB3D29" w:rsidRDefault="00394A72" w:rsidP="00441E83">
      <w:pPr>
        <w:pStyle w:val="Title"/>
      </w:pPr>
      <w:bookmarkStart w:id="51" w:name="_Toc338403665"/>
      <w:r>
        <w:lastRenderedPageBreak/>
        <w:t>TABLE OF CONTENTS</w:t>
      </w:r>
      <w:bookmarkEnd w:id="51"/>
    </w:p>
    <w:p w14:paraId="4F38FDDD" w14:textId="7C5A40A9" w:rsidR="009641EC" w:rsidRDefault="00C67A60">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9641EC">
        <w:rPr>
          <w:noProof/>
        </w:rPr>
        <w:tab/>
      </w:r>
    </w:p>
    <w:p w14:paraId="586FE1A6"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_Toc338403663 \h </w:instrText>
      </w:r>
      <w:r>
        <w:rPr>
          <w:noProof/>
        </w:rPr>
      </w:r>
      <w:r>
        <w:rPr>
          <w:noProof/>
        </w:rPr>
        <w:fldChar w:fldCharType="separate"/>
      </w:r>
      <w:r>
        <w:rPr>
          <w:noProof/>
        </w:rPr>
        <w:t>2</w:t>
      </w:r>
      <w:r>
        <w:rPr>
          <w:noProof/>
        </w:rPr>
        <w:fldChar w:fldCharType="end"/>
      </w:r>
    </w:p>
    <w:p w14:paraId="57307964"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_Toc338403664 \h </w:instrText>
      </w:r>
      <w:r>
        <w:rPr>
          <w:noProof/>
        </w:rPr>
      </w:r>
      <w:r>
        <w:rPr>
          <w:noProof/>
        </w:rPr>
        <w:fldChar w:fldCharType="separate"/>
      </w:r>
      <w:r>
        <w:rPr>
          <w:noProof/>
        </w:rPr>
        <w:t>3</w:t>
      </w:r>
      <w:r>
        <w:rPr>
          <w:noProof/>
        </w:rPr>
        <w:fldChar w:fldCharType="end"/>
      </w:r>
    </w:p>
    <w:p w14:paraId="79ADD43B" w14:textId="77777777" w:rsidR="009641EC" w:rsidRDefault="009641EC">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_Toc338403665 \h </w:instrText>
      </w:r>
      <w:r>
        <w:rPr>
          <w:noProof/>
        </w:rPr>
      </w:r>
      <w:r>
        <w:rPr>
          <w:noProof/>
        </w:rPr>
        <w:fldChar w:fldCharType="separate"/>
      </w:r>
      <w:r>
        <w:rPr>
          <w:noProof/>
        </w:rPr>
        <w:t>4</w:t>
      </w:r>
      <w:r>
        <w:rPr>
          <w:noProof/>
        </w:rPr>
        <w:fldChar w:fldCharType="end"/>
      </w:r>
    </w:p>
    <w:p w14:paraId="1CB3D2A6" w14:textId="77777777" w:rsidR="009641EC" w:rsidRDefault="009641EC">
      <w:pPr>
        <w:pStyle w:val="TOC1"/>
        <w:rPr>
          <w:rFonts w:asciiTheme="minorHAnsi" w:eastAsiaTheme="minorEastAsia" w:hAnsiTheme="minorHAnsi" w:cstheme="minorBidi"/>
          <w:b w:val="0"/>
          <w:bCs w:val="0"/>
          <w:caps w:val="0"/>
          <w:noProof/>
          <w:szCs w:val="22"/>
          <w:lang w:eastAsia="en-GB"/>
        </w:rPr>
      </w:pPr>
      <w:r w:rsidRPr="005B09EE">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_Toc338403666 \h </w:instrText>
      </w:r>
      <w:r>
        <w:rPr>
          <w:noProof/>
        </w:rPr>
      </w:r>
      <w:r>
        <w:rPr>
          <w:noProof/>
        </w:rPr>
        <w:fldChar w:fldCharType="separate"/>
      </w:r>
      <w:r>
        <w:rPr>
          <w:noProof/>
        </w:rPr>
        <w:t>5</w:t>
      </w:r>
      <w:r>
        <w:rPr>
          <w:noProof/>
        </w:rPr>
        <w:fldChar w:fldCharType="end"/>
      </w:r>
    </w:p>
    <w:p w14:paraId="39A4DD7B"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_Toc338403667 \h </w:instrText>
      </w:r>
      <w:r>
        <w:rPr>
          <w:noProof/>
        </w:rPr>
      </w:r>
      <w:r>
        <w:rPr>
          <w:noProof/>
        </w:rPr>
        <w:fldChar w:fldCharType="separate"/>
      </w:r>
      <w:r>
        <w:rPr>
          <w:noProof/>
        </w:rPr>
        <w:t>5</w:t>
      </w:r>
      <w:r>
        <w:rPr>
          <w:noProof/>
        </w:rPr>
        <w:fldChar w:fldCharType="end"/>
      </w:r>
    </w:p>
    <w:p w14:paraId="04D193D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_Toc338403668 \h </w:instrText>
      </w:r>
      <w:r>
        <w:rPr>
          <w:noProof/>
        </w:rPr>
      </w:r>
      <w:r>
        <w:rPr>
          <w:noProof/>
        </w:rPr>
        <w:fldChar w:fldCharType="separate"/>
      </w:r>
      <w:r>
        <w:rPr>
          <w:noProof/>
        </w:rPr>
        <w:t>5</w:t>
      </w:r>
      <w:r>
        <w:rPr>
          <w:noProof/>
        </w:rPr>
        <w:fldChar w:fldCharType="end"/>
      </w:r>
    </w:p>
    <w:p w14:paraId="7721AF57"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_Toc338403669 \h </w:instrText>
      </w:r>
      <w:r>
        <w:rPr>
          <w:noProof/>
        </w:rPr>
      </w:r>
      <w:r>
        <w:rPr>
          <w:noProof/>
        </w:rPr>
        <w:fldChar w:fldCharType="separate"/>
      </w:r>
      <w:r>
        <w:rPr>
          <w:noProof/>
        </w:rPr>
        <w:t>5</w:t>
      </w:r>
      <w:r>
        <w:rPr>
          <w:noProof/>
        </w:rPr>
        <w:fldChar w:fldCharType="end"/>
      </w:r>
    </w:p>
    <w:p w14:paraId="62508FB2"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_Toc338403670 \h </w:instrText>
      </w:r>
      <w:r>
        <w:rPr>
          <w:noProof/>
        </w:rPr>
      </w:r>
      <w:r>
        <w:rPr>
          <w:noProof/>
        </w:rPr>
        <w:fldChar w:fldCharType="separate"/>
      </w:r>
      <w:r>
        <w:rPr>
          <w:noProof/>
        </w:rPr>
        <w:t>5</w:t>
      </w:r>
      <w:r>
        <w:rPr>
          <w:noProof/>
        </w:rPr>
        <w:fldChar w:fldCharType="end"/>
      </w:r>
    </w:p>
    <w:p w14:paraId="47A57981"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_Toc338403671 \h </w:instrText>
      </w:r>
      <w:r>
        <w:rPr>
          <w:noProof/>
        </w:rPr>
      </w:r>
      <w:r>
        <w:rPr>
          <w:noProof/>
        </w:rPr>
        <w:fldChar w:fldCharType="separate"/>
      </w:r>
      <w:r>
        <w:rPr>
          <w:noProof/>
        </w:rPr>
        <w:t>5</w:t>
      </w:r>
      <w:r>
        <w:rPr>
          <w:noProof/>
        </w:rPr>
        <w:fldChar w:fldCharType="end"/>
      </w:r>
    </w:p>
    <w:p w14:paraId="32331B8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_Toc338403672 \h </w:instrText>
      </w:r>
      <w:r>
        <w:rPr>
          <w:noProof/>
        </w:rPr>
      </w:r>
      <w:r>
        <w:rPr>
          <w:noProof/>
        </w:rPr>
        <w:fldChar w:fldCharType="separate"/>
      </w:r>
      <w:r>
        <w:rPr>
          <w:noProof/>
        </w:rPr>
        <w:t>5</w:t>
      </w:r>
      <w:r>
        <w:rPr>
          <w:noProof/>
        </w:rPr>
        <w:fldChar w:fldCharType="end"/>
      </w:r>
    </w:p>
    <w:p w14:paraId="6DB43028" w14:textId="77777777" w:rsidR="009641EC" w:rsidRDefault="009641EC">
      <w:pPr>
        <w:pStyle w:val="TOC1"/>
        <w:rPr>
          <w:rFonts w:asciiTheme="minorHAnsi" w:eastAsiaTheme="minorEastAsia" w:hAnsiTheme="minorHAnsi" w:cstheme="minorBidi"/>
          <w:b w:val="0"/>
          <w:bCs w:val="0"/>
          <w:caps w:val="0"/>
          <w:noProof/>
          <w:szCs w:val="22"/>
          <w:lang w:eastAsia="en-GB"/>
        </w:rPr>
      </w:pPr>
      <w:r w:rsidRPr="005B09EE">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_Toc338403673 \h </w:instrText>
      </w:r>
      <w:r>
        <w:rPr>
          <w:noProof/>
        </w:rPr>
      </w:r>
      <w:r>
        <w:rPr>
          <w:noProof/>
        </w:rPr>
        <w:fldChar w:fldCharType="separate"/>
      </w:r>
      <w:r>
        <w:rPr>
          <w:noProof/>
        </w:rPr>
        <w:t>6</w:t>
      </w:r>
      <w:r>
        <w:rPr>
          <w:noProof/>
        </w:rPr>
        <w:fldChar w:fldCharType="end"/>
      </w:r>
    </w:p>
    <w:p w14:paraId="34A8631F"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2.1</w:t>
      </w:r>
      <w:r>
        <w:rPr>
          <w:rFonts w:asciiTheme="minorHAnsi" w:eastAsiaTheme="minorEastAsia" w:hAnsiTheme="minorHAnsi" w:cstheme="minorBidi"/>
          <w:bCs w:val="0"/>
          <w:noProof/>
          <w:szCs w:val="22"/>
          <w:lang w:eastAsia="en-GB"/>
        </w:rPr>
        <w:tab/>
      </w:r>
      <w:r>
        <w:rPr>
          <w:noProof/>
        </w:rPr>
        <w:t>Module 1 – Health and Safety</w:t>
      </w:r>
      <w:r>
        <w:rPr>
          <w:noProof/>
        </w:rPr>
        <w:tab/>
      </w:r>
      <w:r>
        <w:rPr>
          <w:noProof/>
        </w:rPr>
        <w:fldChar w:fldCharType="begin"/>
      </w:r>
      <w:r>
        <w:rPr>
          <w:noProof/>
        </w:rPr>
        <w:instrText xml:space="preserve"> PAGEREF _Toc338403674 \h </w:instrText>
      </w:r>
      <w:r>
        <w:rPr>
          <w:noProof/>
        </w:rPr>
      </w:r>
      <w:r>
        <w:rPr>
          <w:noProof/>
        </w:rPr>
        <w:fldChar w:fldCharType="separate"/>
      </w:r>
      <w:r>
        <w:rPr>
          <w:noProof/>
        </w:rPr>
        <w:t>6</w:t>
      </w:r>
      <w:r>
        <w:rPr>
          <w:noProof/>
        </w:rPr>
        <w:fldChar w:fldCharType="end"/>
      </w:r>
    </w:p>
    <w:p w14:paraId="3AEF6804"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2.2</w:t>
      </w:r>
      <w:r>
        <w:rPr>
          <w:rFonts w:asciiTheme="minorHAnsi" w:eastAsiaTheme="minorEastAsia" w:hAnsiTheme="minorHAnsi" w:cstheme="minorBidi"/>
          <w:bCs w:val="0"/>
          <w:noProof/>
          <w:szCs w:val="22"/>
          <w:lang w:eastAsia="en-GB"/>
        </w:rPr>
        <w:tab/>
      </w:r>
      <w:r>
        <w:rPr>
          <w:noProof/>
        </w:rPr>
        <w:t>Module 2 – Types of Steel Buoys</w:t>
      </w:r>
      <w:r>
        <w:rPr>
          <w:noProof/>
        </w:rPr>
        <w:tab/>
      </w:r>
      <w:r>
        <w:rPr>
          <w:noProof/>
        </w:rPr>
        <w:fldChar w:fldCharType="begin"/>
      </w:r>
      <w:r>
        <w:rPr>
          <w:noProof/>
        </w:rPr>
        <w:instrText xml:space="preserve"> PAGEREF _Toc338403675 \h </w:instrText>
      </w:r>
      <w:r>
        <w:rPr>
          <w:noProof/>
        </w:rPr>
      </w:r>
      <w:r>
        <w:rPr>
          <w:noProof/>
        </w:rPr>
        <w:fldChar w:fldCharType="separate"/>
      </w:r>
      <w:r>
        <w:rPr>
          <w:noProof/>
        </w:rPr>
        <w:t>6</w:t>
      </w:r>
      <w:r>
        <w:rPr>
          <w:noProof/>
        </w:rPr>
        <w:fldChar w:fldCharType="end"/>
      </w:r>
    </w:p>
    <w:p w14:paraId="0D762D6F"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2.3</w:t>
      </w:r>
      <w:r>
        <w:rPr>
          <w:rFonts w:asciiTheme="minorHAnsi" w:eastAsiaTheme="minorEastAsia" w:hAnsiTheme="minorHAnsi" w:cstheme="minorBidi"/>
          <w:bCs w:val="0"/>
          <w:noProof/>
          <w:szCs w:val="22"/>
          <w:lang w:eastAsia="en-GB"/>
        </w:rPr>
        <w:tab/>
      </w:r>
      <w:r>
        <w:rPr>
          <w:noProof/>
        </w:rPr>
        <w:t>Module 3 – Afloat Maintenance (See IALA WWA L2.1.8)</w:t>
      </w:r>
      <w:r>
        <w:rPr>
          <w:noProof/>
        </w:rPr>
        <w:tab/>
      </w:r>
      <w:r>
        <w:rPr>
          <w:noProof/>
        </w:rPr>
        <w:fldChar w:fldCharType="begin"/>
      </w:r>
      <w:r>
        <w:rPr>
          <w:noProof/>
        </w:rPr>
        <w:instrText xml:space="preserve"> PAGEREF _Toc338403676 \h </w:instrText>
      </w:r>
      <w:r>
        <w:rPr>
          <w:noProof/>
        </w:rPr>
      </w:r>
      <w:r>
        <w:rPr>
          <w:noProof/>
        </w:rPr>
        <w:fldChar w:fldCharType="separate"/>
      </w:r>
      <w:r>
        <w:rPr>
          <w:noProof/>
        </w:rPr>
        <w:t>7</w:t>
      </w:r>
      <w:r>
        <w:rPr>
          <w:noProof/>
        </w:rPr>
        <w:fldChar w:fldCharType="end"/>
      </w:r>
    </w:p>
    <w:p w14:paraId="09B9B5D9"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2.4</w:t>
      </w:r>
      <w:r>
        <w:rPr>
          <w:rFonts w:asciiTheme="minorHAnsi" w:eastAsiaTheme="minorEastAsia" w:hAnsiTheme="minorHAnsi" w:cstheme="minorBidi"/>
          <w:bCs w:val="0"/>
          <w:noProof/>
          <w:szCs w:val="22"/>
          <w:lang w:eastAsia="en-GB"/>
        </w:rPr>
        <w:tab/>
      </w:r>
      <w:r>
        <w:rPr>
          <w:noProof/>
        </w:rPr>
        <w:t>Module 4 – Ashore Maintenance – Dismantling and Rebuild</w:t>
      </w:r>
      <w:r>
        <w:rPr>
          <w:noProof/>
        </w:rPr>
        <w:tab/>
      </w:r>
      <w:r>
        <w:rPr>
          <w:noProof/>
        </w:rPr>
        <w:fldChar w:fldCharType="begin"/>
      </w:r>
      <w:r>
        <w:rPr>
          <w:noProof/>
        </w:rPr>
        <w:instrText xml:space="preserve"> PAGEREF _Toc338403677 \h </w:instrText>
      </w:r>
      <w:r>
        <w:rPr>
          <w:noProof/>
        </w:rPr>
      </w:r>
      <w:r>
        <w:rPr>
          <w:noProof/>
        </w:rPr>
        <w:fldChar w:fldCharType="separate"/>
      </w:r>
      <w:r>
        <w:rPr>
          <w:noProof/>
        </w:rPr>
        <w:t>7</w:t>
      </w:r>
      <w:r>
        <w:rPr>
          <w:noProof/>
        </w:rPr>
        <w:fldChar w:fldCharType="end"/>
      </w:r>
    </w:p>
    <w:p w14:paraId="3481F3FD"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2.5</w:t>
      </w:r>
      <w:r>
        <w:rPr>
          <w:rFonts w:asciiTheme="minorHAnsi" w:eastAsiaTheme="minorEastAsia" w:hAnsiTheme="minorHAnsi" w:cstheme="minorBidi"/>
          <w:bCs w:val="0"/>
          <w:noProof/>
          <w:szCs w:val="22"/>
          <w:lang w:eastAsia="en-GB"/>
        </w:rPr>
        <w:tab/>
      </w:r>
      <w:r>
        <w:rPr>
          <w:noProof/>
        </w:rPr>
        <w:t>Module 5 - Standards</w:t>
      </w:r>
      <w:r>
        <w:rPr>
          <w:noProof/>
        </w:rPr>
        <w:tab/>
      </w:r>
      <w:r>
        <w:rPr>
          <w:noProof/>
        </w:rPr>
        <w:fldChar w:fldCharType="begin"/>
      </w:r>
      <w:r>
        <w:rPr>
          <w:noProof/>
        </w:rPr>
        <w:instrText xml:space="preserve"> PAGEREF _Toc338403678 \h </w:instrText>
      </w:r>
      <w:r>
        <w:rPr>
          <w:noProof/>
        </w:rPr>
      </w:r>
      <w:r>
        <w:rPr>
          <w:noProof/>
        </w:rPr>
        <w:fldChar w:fldCharType="separate"/>
      </w:r>
      <w:r>
        <w:rPr>
          <w:noProof/>
        </w:rPr>
        <w:t>8</w:t>
      </w:r>
      <w:r>
        <w:rPr>
          <w:noProof/>
        </w:rPr>
        <w:fldChar w:fldCharType="end"/>
      </w:r>
    </w:p>
    <w:p w14:paraId="787A068D" w14:textId="77777777" w:rsidR="009641EC" w:rsidRDefault="009641EC">
      <w:pPr>
        <w:pStyle w:val="TOC2"/>
        <w:rPr>
          <w:rFonts w:asciiTheme="minorHAnsi" w:eastAsiaTheme="minorEastAsia" w:hAnsiTheme="minorHAnsi" w:cstheme="minorBidi"/>
          <w:bCs w:val="0"/>
          <w:noProof/>
          <w:szCs w:val="22"/>
          <w:lang w:eastAsia="en-GB"/>
        </w:rPr>
      </w:pPr>
      <w:r w:rsidRPr="005B09EE">
        <w:rPr>
          <w:rFonts w:ascii="Arial Bold" w:hAnsi="Arial Bold"/>
          <w:noProof/>
        </w:rPr>
        <w:t>2.6</w:t>
      </w:r>
      <w:r>
        <w:rPr>
          <w:rFonts w:asciiTheme="minorHAnsi" w:eastAsiaTheme="minorEastAsia" w:hAnsiTheme="minorHAnsi" w:cstheme="minorBidi"/>
          <w:bCs w:val="0"/>
          <w:noProof/>
          <w:szCs w:val="22"/>
          <w:lang w:eastAsia="en-GB"/>
        </w:rPr>
        <w:tab/>
      </w:r>
      <w:r>
        <w:rPr>
          <w:noProof/>
        </w:rPr>
        <w:t>Module 6 – Site Visit</w:t>
      </w:r>
      <w:r>
        <w:rPr>
          <w:noProof/>
        </w:rPr>
        <w:tab/>
      </w:r>
      <w:r>
        <w:rPr>
          <w:noProof/>
        </w:rPr>
        <w:fldChar w:fldCharType="begin"/>
      </w:r>
      <w:r>
        <w:rPr>
          <w:noProof/>
        </w:rPr>
        <w:instrText xml:space="preserve"> PAGEREF _Toc338403679 \h </w:instrText>
      </w:r>
      <w:r>
        <w:rPr>
          <w:noProof/>
        </w:rPr>
      </w:r>
      <w:r>
        <w:rPr>
          <w:noProof/>
        </w:rPr>
        <w:fldChar w:fldCharType="separate"/>
      </w:r>
      <w:r>
        <w:rPr>
          <w:noProof/>
        </w:rPr>
        <w:t>8</w:t>
      </w:r>
      <w:r>
        <w:rPr>
          <w:noProof/>
        </w:rPr>
        <w:fldChar w:fldCharType="end"/>
      </w:r>
    </w:p>
    <w:p w14:paraId="5C7530E7" w14:textId="77777777" w:rsidR="00394A72" w:rsidRDefault="00C67A60" w:rsidP="00296826">
      <w:pPr>
        <w:rPr>
          <w:rFonts w:cs="Arial"/>
        </w:rPr>
      </w:pPr>
      <w:r>
        <w:rPr>
          <w:rFonts w:cs="Arial"/>
        </w:rPr>
        <w:fldChar w:fldCharType="end"/>
      </w:r>
    </w:p>
    <w:p w14:paraId="16E1FA6B" w14:textId="77777777" w:rsidR="00394A72" w:rsidRPr="002E6C03" w:rsidRDefault="00394A72" w:rsidP="002E6C03">
      <w:pPr>
        <w:tabs>
          <w:tab w:val="center" w:pos="4729"/>
        </w:tabs>
        <w:rPr>
          <w:rFonts w:cs="Arial"/>
        </w:rPr>
      </w:pPr>
    </w:p>
    <w:p w14:paraId="76508EF1" w14:textId="77777777" w:rsidR="00394A72" w:rsidRDefault="00394A72">
      <w:pPr>
        <w:rPr>
          <w:rFonts w:cs="Arial"/>
        </w:rPr>
      </w:pPr>
      <w:r>
        <w:rPr>
          <w:rFonts w:cs="Arial"/>
        </w:rPr>
        <w:br w:type="page"/>
      </w:r>
    </w:p>
    <w:p w14:paraId="0B88BCF9" w14:textId="77777777" w:rsidR="00394A72" w:rsidRPr="009115AA" w:rsidRDefault="00394A72" w:rsidP="007506CC">
      <w:pPr>
        <w:pStyle w:val="Heading1"/>
      </w:pPr>
      <w:bookmarkStart w:id="52" w:name="_Toc322529300"/>
      <w:bookmarkStart w:id="53" w:name="_Toc322529516"/>
      <w:bookmarkStart w:id="54" w:name="_Toc322529565"/>
      <w:bookmarkStart w:id="55" w:name="_Toc338403666"/>
      <w:r w:rsidRPr="009115AA">
        <w:lastRenderedPageBreak/>
        <w:t xml:space="preserve">PART A - </w:t>
      </w:r>
      <w:r w:rsidRPr="00676676">
        <w:t>COURSE</w:t>
      </w:r>
      <w:r w:rsidRPr="009115AA">
        <w:t xml:space="preserve"> OVERVIEW</w:t>
      </w:r>
      <w:bookmarkEnd w:id="52"/>
      <w:bookmarkEnd w:id="53"/>
      <w:bookmarkEnd w:id="54"/>
      <w:bookmarkEnd w:id="55"/>
    </w:p>
    <w:p w14:paraId="17C65508" w14:textId="77777777" w:rsidR="00394A72" w:rsidRDefault="00394A72" w:rsidP="005D495F">
      <w:pPr>
        <w:pStyle w:val="Heading2"/>
      </w:pPr>
      <w:bookmarkStart w:id="56" w:name="_Toc322529517"/>
      <w:bookmarkStart w:id="57" w:name="_Toc322529566"/>
      <w:bookmarkStart w:id="58" w:name="_Toc338403667"/>
      <w:r>
        <w:t>Scope</w:t>
      </w:r>
      <w:bookmarkEnd w:id="56"/>
      <w:bookmarkEnd w:id="57"/>
      <w:bookmarkEnd w:id="58"/>
    </w:p>
    <w:p w14:paraId="2EB8CCB4" w14:textId="6D4E7E71" w:rsidR="00394A72" w:rsidRDefault="00394A72" w:rsidP="00080131">
      <w:pPr>
        <w:pStyle w:val="BodyText"/>
      </w:pPr>
      <w:r w:rsidRPr="00BC22E9">
        <w:t xml:space="preserve">This course is intended to provide technicians with the </w:t>
      </w:r>
      <w:r w:rsidR="00C867B1">
        <w:t xml:space="preserve">practical and </w:t>
      </w:r>
      <w:r w:rsidR="00824C0C">
        <w:t>theoretical</w:t>
      </w:r>
      <w:r w:rsidRPr="00BC22E9">
        <w:t xml:space="preserve"> training necessary to </w:t>
      </w:r>
      <w:r w:rsidR="00824C0C">
        <w:t xml:space="preserve">have a </w:t>
      </w:r>
      <w:r w:rsidR="00D45B0B">
        <w:t>satisfactory</w:t>
      </w:r>
      <w:r w:rsidR="00A84C0A">
        <w:t xml:space="preserve"> </w:t>
      </w:r>
      <w:r w:rsidR="00824C0C">
        <w:t xml:space="preserve">understanding of </w:t>
      </w:r>
      <w:r w:rsidR="001C391F">
        <w:t>the maintenance of steel buoys</w:t>
      </w:r>
      <w:r w:rsidR="00061196">
        <w:t>.</w:t>
      </w:r>
    </w:p>
    <w:p w14:paraId="0291E318" w14:textId="376D7036" w:rsidR="00394A72" w:rsidRPr="00E01B7D" w:rsidRDefault="005D0E50" w:rsidP="00080131">
      <w:pPr>
        <w:pStyle w:val="BodyText"/>
      </w:pPr>
      <w:r>
        <w:t xml:space="preserve">This introductory course is intended to be supported by further training modules on </w:t>
      </w:r>
      <w:r w:rsidR="00C867B1">
        <w:t>theoretical</w:t>
      </w:r>
      <w:r w:rsidR="001C391F">
        <w:t xml:space="preserve"> and </w:t>
      </w:r>
      <w:r>
        <w:t>practical aspects of</w:t>
      </w:r>
      <w:r w:rsidR="001C391F">
        <w:t xml:space="preserve"> the maintenance </w:t>
      </w:r>
      <w:r w:rsidR="00D45B0B">
        <w:t>floating aids</w:t>
      </w:r>
      <w:r w:rsidR="00394A72">
        <w:t>.</w:t>
      </w:r>
      <w:r>
        <w:t xml:space="preserve"> Details of these supporting model courses can be found in the Level 2 Technician training overview document IALA WWA L2.0.</w:t>
      </w:r>
    </w:p>
    <w:p w14:paraId="31C1D10F" w14:textId="77777777" w:rsidR="00394A72" w:rsidRDefault="00394A72" w:rsidP="00496B74">
      <w:pPr>
        <w:pStyle w:val="Heading2"/>
      </w:pPr>
      <w:bookmarkStart w:id="59" w:name="_Toc322529518"/>
      <w:bookmarkStart w:id="60" w:name="_Toc322529567"/>
      <w:bookmarkStart w:id="61" w:name="_Toc338403668"/>
      <w:r w:rsidRPr="00BC22E9">
        <w:t>Objective</w:t>
      </w:r>
      <w:bookmarkEnd w:id="59"/>
      <w:bookmarkEnd w:id="60"/>
      <w:bookmarkEnd w:id="61"/>
      <w:r w:rsidRPr="00BC22E9">
        <w:t xml:space="preserve"> </w:t>
      </w:r>
    </w:p>
    <w:p w14:paraId="737DEEE9" w14:textId="730C2AA4"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391F">
        <w:t>maintain steel buoys</w:t>
      </w:r>
      <w:r w:rsidR="00C867B1">
        <w:t xml:space="preserve"> </w:t>
      </w:r>
      <w:r w:rsidR="00D45B0B">
        <w:t xml:space="preserve">under supervision </w:t>
      </w:r>
      <w:r w:rsidR="00D84C47">
        <w:t xml:space="preserve">whilst </w:t>
      </w:r>
      <w:r w:rsidR="00D45B0B">
        <w:t>working</w:t>
      </w:r>
      <w:r w:rsidRPr="009D23A8">
        <w:t xml:space="preserve"> within their organi</w:t>
      </w:r>
      <w:r w:rsidR="001C391F">
        <w:t>s</w:t>
      </w:r>
      <w:r w:rsidRPr="009D23A8">
        <w:t xml:space="preserve">ations. </w:t>
      </w:r>
    </w:p>
    <w:p w14:paraId="414355E8" w14:textId="77777777" w:rsidR="00394A72" w:rsidRDefault="00394A72" w:rsidP="00496B74">
      <w:pPr>
        <w:pStyle w:val="Heading2"/>
      </w:pPr>
      <w:bookmarkStart w:id="62" w:name="_Toc322529519"/>
      <w:bookmarkStart w:id="63" w:name="_Toc322529568"/>
      <w:bookmarkStart w:id="64" w:name="_Toc338403669"/>
      <w:r w:rsidRPr="00FB3D29">
        <w:t>Course Outline</w:t>
      </w:r>
      <w:bookmarkEnd w:id="62"/>
      <w:bookmarkEnd w:id="63"/>
      <w:bookmarkEnd w:id="64"/>
    </w:p>
    <w:p w14:paraId="4F438976" w14:textId="77777777" w:rsidR="00394A72" w:rsidRDefault="00394A72" w:rsidP="00080131">
      <w:pPr>
        <w:pStyle w:val="BodyText"/>
      </w:pPr>
      <w:r w:rsidRPr="00BC22E9">
        <w:t xml:space="preserve">This </w:t>
      </w:r>
      <w:r w:rsidR="00D4071C">
        <w:t>practical</w:t>
      </w:r>
      <w:r w:rsidR="00A84C0A">
        <w:t xml:space="preserve"> </w:t>
      </w:r>
      <w:r w:rsidRPr="00BC22E9">
        <w:t xml:space="preserve">course is intended to cover the knowledge required for a technician to </w:t>
      </w:r>
      <w:r w:rsidR="001C391F">
        <w:t>maintain steel buoys</w:t>
      </w:r>
      <w:r w:rsidRPr="00BC22E9">
        <w:t>.</w:t>
      </w:r>
      <w:r w:rsidR="00A84C0A">
        <w:t xml:space="preserve"> </w:t>
      </w:r>
      <w:r w:rsidRPr="00BC22E9">
        <w:t xml:space="preserve">The complete course </w:t>
      </w:r>
      <w:r>
        <w:t xml:space="preserve">comprises </w:t>
      </w:r>
      <w:r w:rsidR="003E6D3E">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1C391F">
        <w:t>steel buoy maintenance</w:t>
      </w:r>
      <w:r w:rsidR="00D4071C">
        <w:t>. Modul</w:t>
      </w:r>
      <w:r w:rsidR="005409B2">
        <w:t xml:space="preserve">e </w:t>
      </w:r>
      <w:r w:rsidR="0055557B">
        <w:t>6</w:t>
      </w:r>
      <w:r w:rsidR="005409B2">
        <w:t xml:space="preserve"> comprises a site visit designed to consolidate theoretical</w:t>
      </w:r>
      <w:r w:rsidR="001C391F">
        <w:t xml:space="preserve"> and prac</w:t>
      </w:r>
      <w:r w:rsidR="00D4071C">
        <w:t>tical</w:t>
      </w:r>
      <w:r w:rsidR="005409B2">
        <w:t xml:space="preserve"> knowledge. </w:t>
      </w:r>
      <w:r w:rsidRPr="00BC22E9">
        <w:t>Each module begins by stating its scope and aims, and then provides a teaching syllabus.</w:t>
      </w:r>
    </w:p>
    <w:p w14:paraId="79074740" w14:textId="77777777" w:rsidR="00AF78B4" w:rsidRPr="009D23A8" w:rsidRDefault="00AF78B4" w:rsidP="00080131">
      <w:pPr>
        <w:pStyle w:val="BodyText"/>
      </w:pPr>
    </w:p>
    <w:p w14:paraId="1F7F2B44" w14:textId="77777777" w:rsidR="00394A72" w:rsidRPr="000401D9" w:rsidRDefault="00394A72" w:rsidP="00496B74">
      <w:pPr>
        <w:pStyle w:val="Heading2"/>
      </w:pPr>
      <w:bookmarkStart w:id="65" w:name="_Toc322529520"/>
      <w:bookmarkStart w:id="66" w:name="_Toc322529569"/>
      <w:bookmarkStart w:id="67" w:name="_Toc338403670"/>
      <w:r w:rsidRPr="00676676">
        <w:t>Table</w:t>
      </w:r>
      <w:r>
        <w:t xml:space="preserve"> of Teaching M</w:t>
      </w:r>
      <w:r w:rsidRPr="000401D9">
        <w:t>odules</w:t>
      </w:r>
      <w:bookmarkEnd w:id="65"/>
      <w:bookmarkEnd w:id="66"/>
      <w:bookmarkEnd w:id="67"/>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324B1A94"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AB88CC"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BABE3B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C4A87DD"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6C7B0E64"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06476BD2" w14:textId="77777777" w:rsidR="00394A72" w:rsidRPr="005A5150" w:rsidRDefault="001C391F" w:rsidP="00B51B78">
            <w:pPr>
              <w:pStyle w:val="Default"/>
              <w:rPr>
                <w:sz w:val="22"/>
                <w:szCs w:val="22"/>
              </w:rPr>
            </w:pPr>
            <w:r>
              <w:rPr>
                <w:sz w:val="22"/>
                <w:szCs w:val="22"/>
              </w:rPr>
              <w:t>Health and 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7D0018C6" w14:textId="77777777" w:rsidR="00394A72" w:rsidRPr="005A5150" w:rsidRDefault="005B370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07C35AB2" w14:textId="77777777" w:rsidR="00394A72" w:rsidRPr="001A35C8" w:rsidRDefault="001C391F" w:rsidP="001C391F">
            <w:r>
              <w:rPr>
                <w:rFonts w:cs="Arial"/>
              </w:rPr>
              <w:t>This module identifies the health and safety issues associated with steel buoy maintenance</w:t>
            </w:r>
          </w:p>
        </w:tc>
      </w:tr>
      <w:tr w:rsidR="006B0D7D" w:rsidRPr="001A35C8" w14:paraId="203089A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47E40737" w14:textId="77777777" w:rsidR="006B0D7D" w:rsidRPr="005A5150" w:rsidRDefault="001C391F" w:rsidP="00B51B78">
            <w:pPr>
              <w:pStyle w:val="Default"/>
              <w:rPr>
                <w:sz w:val="22"/>
                <w:szCs w:val="22"/>
              </w:rPr>
            </w:pPr>
            <w:r>
              <w:rPr>
                <w:sz w:val="22"/>
                <w:szCs w:val="22"/>
              </w:rPr>
              <w:t>Types of Steel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F5B09C" w14:textId="77777777" w:rsidR="006B0D7D" w:rsidRPr="005A5150"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19850C2B" w14:textId="77777777" w:rsidR="006B0D7D" w:rsidRPr="00AF78B4" w:rsidRDefault="007C3F8E" w:rsidP="001C391F">
            <w:pPr>
              <w:pStyle w:val="CM14"/>
              <w:rPr>
                <w:sz w:val="22"/>
                <w:szCs w:val="22"/>
              </w:rPr>
            </w:pPr>
            <w:r w:rsidRPr="00AF78B4">
              <w:rPr>
                <w:sz w:val="22"/>
                <w:szCs w:val="22"/>
              </w:rPr>
              <w:t>This module describes</w:t>
            </w:r>
            <w:r w:rsidR="001C391F" w:rsidRPr="00AF78B4">
              <w:rPr>
                <w:sz w:val="22"/>
                <w:szCs w:val="22"/>
              </w:rPr>
              <w:t xml:space="preserve"> the types of steel buoys in common use</w:t>
            </w:r>
            <w:r w:rsidRPr="00AF78B4">
              <w:rPr>
                <w:sz w:val="22"/>
                <w:szCs w:val="22"/>
              </w:rPr>
              <w:t xml:space="preserve"> </w:t>
            </w:r>
          </w:p>
        </w:tc>
      </w:tr>
      <w:tr w:rsidR="006B0D7D" w:rsidRPr="001A35C8" w14:paraId="671EB6A3"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011D1F04" w14:textId="77777777" w:rsidR="006B0D7D" w:rsidRPr="005A5150" w:rsidRDefault="001C391F" w:rsidP="00B51B78">
            <w:pPr>
              <w:pStyle w:val="Default"/>
              <w:rPr>
                <w:sz w:val="22"/>
                <w:szCs w:val="22"/>
              </w:rPr>
            </w:pPr>
            <w:r>
              <w:rPr>
                <w:sz w:val="22"/>
                <w:szCs w:val="22"/>
              </w:rPr>
              <w:t>Afloat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553B860A" w14:textId="77777777" w:rsidR="006B0D7D" w:rsidRPr="005A5150" w:rsidRDefault="005B370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67920034" w14:textId="77777777" w:rsidR="006B0D7D" w:rsidRPr="001A35C8" w:rsidRDefault="007C3F8E" w:rsidP="001C391F">
            <w:pPr>
              <w:rPr>
                <w:rFonts w:cs="Arial"/>
              </w:rPr>
            </w:pPr>
            <w:r w:rsidRPr="001A35C8">
              <w:rPr>
                <w:rFonts w:cs="Arial"/>
              </w:rPr>
              <w:t xml:space="preserve">This module </w:t>
            </w:r>
            <w:r w:rsidR="001C391F">
              <w:rPr>
                <w:rFonts w:cs="Arial"/>
              </w:rPr>
              <w:t>describes maintenance that can be carried out whilst buoy is on station</w:t>
            </w:r>
          </w:p>
        </w:tc>
      </w:tr>
      <w:tr w:rsidR="006B0D7D" w:rsidRPr="001A35C8" w14:paraId="51A919A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20516CB3" w14:textId="77777777" w:rsidR="006B0D7D" w:rsidRPr="005A5150" w:rsidRDefault="001C391F" w:rsidP="001C391F">
            <w:pPr>
              <w:pStyle w:val="Default"/>
              <w:rPr>
                <w:sz w:val="22"/>
                <w:szCs w:val="22"/>
              </w:rPr>
            </w:pPr>
            <w:r>
              <w:rPr>
                <w:sz w:val="22"/>
                <w:szCs w:val="22"/>
              </w:rPr>
              <w:t xml:space="preserve">Ashore Maintenance </w:t>
            </w:r>
            <w:r w:rsidR="005F4677">
              <w:rPr>
                <w:sz w:val="22"/>
                <w:szCs w:val="22"/>
              </w:rPr>
              <w:t>–</w:t>
            </w:r>
            <w:r>
              <w:rPr>
                <w:sz w:val="22"/>
                <w:szCs w:val="22"/>
              </w:rPr>
              <w:t xml:space="preserve"> Dismantling</w:t>
            </w:r>
            <w:r w:rsidR="005F4677">
              <w:rPr>
                <w:sz w:val="22"/>
                <w:szCs w:val="22"/>
              </w:rPr>
              <w:t>/Rebuild</w:t>
            </w:r>
          </w:p>
        </w:tc>
        <w:tc>
          <w:tcPr>
            <w:tcW w:w="1296" w:type="dxa"/>
            <w:tcBorders>
              <w:top w:val="single" w:sz="4" w:space="0" w:color="000000"/>
              <w:left w:val="single" w:sz="4" w:space="0" w:color="000000"/>
              <w:bottom w:val="single" w:sz="4" w:space="0" w:color="000000"/>
              <w:right w:val="single" w:sz="4" w:space="0" w:color="000000"/>
            </w:tcBorders>
            <w:vAlign w:val="center"/>
          </w:tcPr>
          <w:p w14:paraId="6EC3CE90" w14:textId="4DB21840" w:rsidR="006B0D7D" w:rsidRPr="005A5150" w:rsidRDefault="008E765D" w:rsidP="0043040C">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vAlign w:val="center"/>
          </w:tcPr>
          <w:p w14:paraId="68D86BB6" w14:textId="77777777" w:rsidR="006B0D7D" w:rsidRPr="005A5150" w:rsidRDefault="007C3F8E" w:rsidP="005B3701">
            <w:pPr>
              <w:rPr>
                <w:rFonts w:cs="Arial"/>
              </w:rPr>
            </w:pPr>
            <w:r w:rsidRPr="001A35C8">
              <w:rPr>
                <w:rFonts w:cs="Arial"/>
              </w:rPr>
              <w:t xml:space="preserve">This module describes </w:t>
            </w:r>
            <w:r w:rsidR="005B3701">
              <w:rPr>
                <w:rFonts w:cs="Arial"/>
              </w:rPr>
              <w:t xml:space="preserve">the dismantling </w:t>
            </w:r>
            <w:r w:rsidR="005F4677">
              <w:rPr>
                <w:rFonts w:cs="Arial"/>
              </w:rPr>
              <w:t xml:space="preserve">and rebuild </w:t>
            </w:r>
            <w:r w:rsidR="005B3701">
              <w:rPr>
                <w:rFonts w:cs="Arial"/>
              </w:rPr>
              <w:t>of the buoy in the shore facility</w:t>
            </w:r>
          </w:p>
        </w:tc>
      </w:tr>
      <w:tr w:rsidR="001C391F" w:rsidRPr="001A35C8" w14:paraId="52AC8714"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F4920A2" w14:textId="77777777" w:rsidR="001C391F" w:rsidRPr="005A5150" w:rsidRDefault="001C391F" w:rsidP="005A5150">
            <w:pPr>
              <w:pStyle w:val="Default"/>
              <w:rPr>
                <w:sz w:val="22"/>
                <w:szCs w:val="22"/>
              </w:rPr>
            </w:pPr>
            <w:r>
              <w:rPr>
                <w:sz w:val="22"/>
                <w:szCs w:val="22"/>
              </w:rPr>
              <w:t>Standards</w:t>
            </w:r>
          </w:p>
        </w:tc>
        <w:tc>
          <w:tcPr>
            <w:tcW w:w="1296" w:type="dxa"/>
            <w:tcBorders>
              <w:top w:val="single" w:sz="4" w:space="0" w:color="000000"/>
              <w:left w:val="single" w:sz="4" w:space="0" w:color="000000"/>
              <w:bottom w:val="single" w:sz="4" w:space="0" w:color="000000"/>
              <w:right w:val="single" w:sz="4" w:space="0" w:color="000000"/>
            </w:tcBorders>
            <w:vAlign w:val="center"/>
          </w:tcPr>
          <w:p w14:paraId="1375DD51" w14:textId="77777777" w:rsidR="001C391F"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2BB82692" w14:textId="77777777" w:rsidR="001C391F" w:rsidRDefault="005B3701" w:rsidP="007C3F8E">
            <w:pPr>
              <w:rPr>
                <w:rFonts w:cs="Arial"/>
              </w:rPr>
            </w:pPr>
            <w:r>
              <w:rPr>
                <w:rFonts w:cs="Arial"/>
              </w:rPr>
              <w:t>This module describes the international and local standards pertinent to steel buoys</w:t>
            </w:r>
          </w:p>
        </w:tc>
      </w:tr>
      <w:tr w:rsidR="006B0D7D" w:rsidRPr="001A35C8" w14:paraId="0FCE6489"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3FC6F484" w14:textId="77777777" w:rsidR="006B0D7D" w:rsidRPr="005A5150" w:rsidRDefault="006B0D7D" w:rsidP="001C391F">
            <w:pPr>
              <w:pStyle w:val="Default"/>
              <w:rPr>
                <w:sz w:val="22"/>
                <w:szCs w:val="22"/>
              </w:rPr>
            </w:pPr>
            <w:r w:rsidRPr="005A5150">
              <w:rPr>
                <w:sz w:val="22"/>
                <w:szCs w:val="22"/>
              </w:rPr>
              <w:t>Site visit</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4E9F3528" w14:textId="417A9274" w:rsidR="006B0D7D" w:rsidRPr="005A5150" w:rsidRDefault="00AF78B4"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14:paraId="4CC72B21" w14:textId="77777777" w:rsidR="006B0D7D" w:rsidRPr="001A35C8" w:rsidRDefault="006B0D7D" w:rsidP="005B3701">
            <w:pPr>
              <w:rPr>
                <w:rFonts w:cs="Arial"/>
              </w:rPr>
            </w:pPr>
            <w:r>
              <w:rPr>
                <w:rFonts w:cs="Arial"/>
              </w:rPr>
              <w:t xml:space="preserve">To visit </w:t>
            </w:r>
            <w:r w:rsidR="005B3701">
              <w:rPr>
                <w:rFonts w:cs="Arial"/>
              </w:rPr>
              <w:t>a buoy refurbishment facility to consolidate knowledge learn</w:t>
            </w:r>
            <w:r w:rsidR="006B0E5F">
              <w:rPr>
                <w:rFonts w:cs="Arial"/>
              </w:rPr>
              <w:t>ed</w:t>
            </w:r>
          </w:p>
        </w:tc>
      </w:tr>
      <w:tr w:rsidR="006B0D7D" w:rsidRPr="001A35C8" w14:paraId="0C9106A8"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BF3A38C"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4CD63283" w14:textId="2A9B93C3" w:rsidR="006B0D7D" w:rsidRPr="005A5150" w:rsidRDefault="008E765D" w:rsidP="00AA7A85">
            <w:pPr>
              <w:pStyle w:val="Default"/>
              <w:jc w:val="center"/>
              <w:rPr>
                <w:b/>
                <w:sz w:val="22"/>
                <w:szCs w:val="22"/>
              </w:rPr>
            </w:pPr>
            <w:r>
              <w:rPr>
                <w:b/>
                <w:sz w:val="22"/>
                <w:szCs w:val="22"/>
              </w:rPr>
              <w:t>11</w:t>
            </w:r>
          </w:p>
        </w:tc>
        <w:tc>
          <w:tcPr>
            <w:tcW w:w="4529" w:type="dxa"/>
            <w:tcBorders>
              <w:top w:val="single" w:sz="4" w:space="0" w:color="000000"/>
              <w:left w:val="single" w:sz="4" w:space="0" w:color="000000"/>
              <w:bottom w:val="single" w:sz="6" w:space="0" w:color="000000"/>
              <w:right w:val="single" w:sz="4" w:space="0" w:color="000000"/>
            </w:tcBorders>
          </w:tcPr>
          <w:p w14:paraId="505CA0C8" w14:textId="5C70DF74" w:rsidR="006B0D7D" w:rsidRPr="00AF78B4" w:rsidRDefault="00AF78B4" w:rsidP="006B0D7D">
            <w:pPr>
              <w:pStyle w:val="Default"/>
              <w:rPr>
                <w:b/>
                <w:color w:val="auto"/>
                <w:sz w:val="22"/>
                <w:szCs w:val="22"/>
              </w:rPr>
            </w:pPr>
            <w:r>
              <w:rPr>
                <w:b/>
                <w:color w:val="auto"/>
                <w:sz w:val="22"/>
                <w:szCs w:val="22"/>
              </w:rPr>
              <w:t>Two days</w:t>
            </w:r>
          </w:p>
        </w:tc>
      </w:tr>
    </w:tbl>
    <w:p w14:paraId="32B90105" w14:textId="77777777" w:rsidR="00A9141C" w:rsidRDefault="00A9141C" w:rsidP="002913F6">
      <w:pPr>
        <w:pStyle w:val="BodyText"/>
      </w:pPr>
      <w:bookmarkStart w:id="68" w:name="_Toc322529521"/>
      <w:bookmarkStart w:id="69" w:name="_Toc322529570"/>
    </w:p>
    <w:p w14:paraId="7E68FA2C" w14:textId="77777777" w:rsidR="00394A72" w:rsidRPr="000401D9" w:rsidRDefault="00394A72" w:rsidP="00496B74">
      <w:pPr>
        <w:pStyle w:val="Heading2"/>
      </w:pPr>
      <w:bookmarkStart w:id="70" w:name="_Toc338403671"/>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68"/>
      <w:bookmarkEnd w:id="69"/>
      <w:bookmarkEnd w:id="70"/>
    </w:p>
    <w:p w14:paraId="1C5276A1"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w:t>
      </w:r>
      <w:r w:rsidR="005B3701">
        <w:t xml:space="preserve"> a buoy refurbishment facility</w:t>
      </w:r>
      <w:r w:rsidRPr="00697192">
        <w:t>. Classrooms should be equipped with blackboards, whiteboards, and overhead projectors to enable presentation of the subject matter</w:t>
      </w:r>
      <w:r>
        <w:t>.</w:t>
      </w:r>
    </w:p>
    <w:p w14:paraId="229DAFB8" w14:textId="77777777" w:rsidR="00394A72" w:rsidRDefault="00394A72" w:rsidP="00080131">
      <w:pPr>
        <w:pStyle w:val="Heading2"/>
        <w:rPr>
          <w:sz w:val="35"/>
        </w:rPr>
      </w:pPr>
      <w:bookmarkStart w:id="71" w:name="_Toc322529522"/>
      <w:bookmarkStart w:id="72" w:name="_Toc322529571"/>
      <w:bookmarkStart w:id="73" w:name="_Toc338403672"/>
      <w:r w:rsidRPr="00676676">
        <w:t>References</w:t>
      </w:r>
      <w:bookmarkEnd w:id="71"/>
      <w:bookmarkEnd w:id="72"/>
      <w:bookmarkEnd w:id="73"/>
    </w:p>
    <w:p w14:paraId="166AE649"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1E113A17" w14:textId="737DE339" w:rsidR="003D0652" w:rsidRDefault="00394A72" w:rsidP="00080131">
      <w:pPr>
        <w:pStyle w:val="Bullet1"/>
      </w:pPr>
      <w:r w:rsidRPr="00A33327">
        <w:t>IALA NAVGUIDE</w:t>
      </w:r>
      <w:r w:rsidR="00CA736C">
        <w:t xml:space="preserve"> and MBS</w:t>
      </w:r>
    </w:p>
    <w:p w14:paraId="33B5E17E" w14:textId="63986C8C" w:rsidR="00AF78B4" w:rsidRDefault="00AF78B4" w:rsidP="00080131">
      <w:pPr>
        <w:pStyle w:val="Bullet1"/>
      </w:pPr>
      <w:r>
        <w:lastRenderedPageBreak/>
        <w:t>IALA Recommendation E-108</w:t>
      </w:r>
    </w:p>
    <w:p w14:paraId="713955E8" w14:textId="3FA18D48" w:rsidR="00AF78B4" w:rsidRDefault="00AF78B4" w:rsidP="00080131">
      <w:pPr>
        <w:pStyle w:val="Bullet1"/>
      </w:pPr>
      <w:r>
        <w:t>IALA Guideline 1015</w:t>
      </w:r>
    </w:p>
    <w:p w14:paraId="15EE4758" w14:textId="77777777" w:rsidR="00394A72" w:rsidRPr="00A33327" w:rsidRDefault="00394A72" w:rsidP="00080131">
      <w:pPr>
        <w:pStyle w:val="Bullet1"/>
      </w:pPr>
      <w:r w:rsidRPr="00A33327">
        <w:t xml:space="preserve">Technical documentation from </w:t>
      </w:r>
      <w:r w:rsidR="005B3701">
        <w:t xml:space="preserve">coating suppliers </w:t>
      </w:r>
    </w:p>
    <w:p w14:paraId="7133BD47" w14:textId="77777777" w:rsidR="00394A72" w:rsidRPr="00A33327" w:rsidRDefault="00394A72" w:rsidP="003D0652">
      <w:pPr>
        <w:pStyle w:val="Bullet1"/>
        <w:numPr>
          <w:ilvl w:val="0"/>
          <w:numId w:val="0"/>
        </w:numPr>
        <w:ind w:left="1134"/>
      </w:pPr>
    </w:p>
    <w:p w14:paraId="0AB694BD" w14:textId="77777777" w:rsidR="00394A72" w:rsidRPr="00676676" w:rsidRDefault="00394A72" w:rsidP="00080131">
      <w:pPr>
        <w:pStyle w:val="Heading1"/>
      </w:pPr>
      <w:bookmarkStart w:id="74" w:name="_Toc322529523"/>
      <w:bookmarkStart w:id="75" w:name="_Toc322529572"/>
      <w:bookmarkStart w:id="76" w:name="_Toc338403673"/>
      <w:r w:rsidRPr="00676676">
        <w:t>PART B - TEACHING MODULES</w:t>
      </w:r>
      <w:bookmarkEnd w:id="74"/>
      <w:bookmarkEnd w:id="75"/>
      <w:bookmarkEnd w:id="76"/>
    </w:p>
    <w:p w14:paraId="1974BBFA" w14:textId="77777777" w:rsidR="00394A72" w:rsidRPr="000401D9" w:rsidRDefault="00394A72" w:rsidP="000B7B92">
      <w:pPr>
        <w:pStyle w:val="Heading2"/>
      </w:pPr>
      <w:bookmarkStart w:id="77" w:name="_Toc322529524"/>
      <w:bookmarkStart w:id="78" w:name="_Toc322529573"/>
      <w:bookmarkStart w:id="79" w:name="_Toc338403674"/>
      <w:r w:rsidRPr="000401D9">
        <w:t xml:space="preserve">Module 1 – </w:t>
      </w:r>
      <w:bookmarkEnd w:id="77"/>
      <w:bookmarkEnd w:id="78"/>
      <w:r w:rsidR="005B3701">
        <w:t>Health and Safety</w:t>
      </w:r>
      <w:bookmarkEnd w:id="79"/>
    </w:p>
    <w:p w14:paraId="2E5C2AD5" w14:textId="77777777" w:rsidR="00394A72" w:rsidRPr="00FB3D29" w:rsidRDefault="00394A72" w:rsidP="000B7B92">
      <w:pPr>
        <w:pStyle w:val="Heading3"/>
        <w:rPr>
          <w:b/>
        </w:rPr>
      </w:pPr>
      <w:r w:rsidRPr="00FB3D29">
        <w:t xml:space="preserve">Scope </w:t>
      </w:r>
    </w:p>
    <w:p w14:paraId="20E3EC05" w14:textId="77777777" w:rsidR="00394A72" w:rsidRPr="00FB3D29" w:rsidRDefault="00881303" w:rsidP="00082991">
      <w:r w:rsidRPr="001A35C8">
        <w:rPr>
          <w:rFonts w:cs="Arial"/>
        </w:rPr>
        <w:t xml:space="preserve">This module describes </w:t>
      </w:r>
      <w:r w:rsidR="005B3701">
        <w:rPr>
          <w:rFonts w:cs="Arial"/>
        </w:rPr>
        <w:t>the health and safety issues associated with steel buoy maintenance.</w:t>
      </w:r>
    </w:p>
    <w:p w14:paraId="62E24FF6" w14:textId="77777777" w:rsidR="00394A72" w:rsidRPr="00FB3D29" w:rsidRDefault="00394A72" w:rsidP="000B7B92">
      <w:pPr>
        <w:pStyle w:val="Heading3"/>
        <w:rPr>
          <w:b/>
        </w:rPr>
      </w:pPr>
      <w:r w:rsidRPr="00FB3D29">
        <w:t xml:space="preserve">Learning </w:t>
      </w:r>
      <w:r w:rsidRPr="005A5150">
        <w:t>Objective</w:t>
      </w:r>
    </w:p>
    <w:p w14:paraId="1F226989" w14:textId="4CEE6135" w:rsidR="00394A72" w:rsidRDefault="00394A72" w:rsidP="009C212A">
      <w:r w:rsidRPr="00FB3D29">
        <w:t xml:space="preserve">To </w:t>
      </w:r>
      <w:r w:rsidR="00881303">
        <w:t xml:space="preserve">gain a </w:t>
      </w:r>
      <w:r w:rsidR="00836B38">
        <w:t xml:space="preserve">satisfactory </w:t>
      </w:r>
      <w:r w:rsidR="005B3701">
        <w:t>u</w:t>
      </w:r>
      <w:r w:rsidRPr="00FB3D29">
        <w:t>nderstand</w:t>
      </w:r>
      <w:r w:rsidR="00881303">
        <w:t xml:space="preserve">ing of </w:t>
      </w:r>
      <w:r w:rsidR="005B3701">
        <w:t>the health and safety issues associated with the maintenance of steel buoys</w:t>
      </w:r>
      <w:r w:rsidRPr="00FB3D29">
        <w:t>.</w:t>
      </w:r>
    </w:p>
    <w:p w14:paraId="06376618" w14:textId="77777777" w:rsidR="00394A72" w:rsidRDefault="00394A72" w:rsidP="000B7B92">
      <w:pPr>
        <w:pStyle w:val="Heading3"/>
      </w:pPr>
      <w:r>
        <w:t>Syllabus</w:t>
      </w:r>
    </w:p>
    <w:p w14:paraId="16545879" w14:textId="03F23114" w:rsidR="00394A72" w:rsidRPr="0055579C" w:rsidRDefault="00394A72" w:rsidP="000B7B92">
      <w:pPr>
        <w:pStyle w:val="Lesson"/>
      </w:pPr>
      <w:r>
        <w:t>Lesson 1</w:t>
      </w:r>
      <w:r>
        <w:tab/>
      </w:r>
      <w:r w:rsidR="005B3701">
        <w:t>Health and Safety</w:t>
      </w:r>
      <w:r w:rsidR="00836B38">
        <w:t xml:space="preserve"> both Ashore and Afloat</w:t>
      </w:r>
    </w:p>
    <w:p w14:paraId="70140DEF" w14:textId="77777777" w:rsidR="00836B38" w:rsidRDefault="00836B38" w:rsidP="00FF5F92">
      <w:pPr>
        <w:pStyle w:val="List1"/>
        <w:numPr>
          <w:ilvl w:val="0"/>
          <w:numId w:val="1"/>
        </w:numPr>
      </w:pPr>
      <w:r>
        <w:t>Personal Protective Equipment</w:t>
      </w:r>
    </w:p>
    <w:p w14:paraId="3CD2E4D0" w14:textId="79EC93E2" w:rsidR="00394A72" w:rsidRDefault="005B3701" w:rsidP="00FF5F92">
      <w:pPr>
        <w:pStyle w:val="List1"/>
        <w:numPr>
          <w:ilvl w:val="0"/>
          <w:numId w:val="1"/>
        </w:numPr>
      </w:pPr>
      <w:r>
        <w:t>Use of crane</w:t>
      </w:r>
      <w:r w:rsidR="00836B38">
        <w:t>s</w:t>
      </w:r>
    </w:p>
    <w:p w14:paraId="01A0C4A7" w14:textId="77777777" w:rsidR="00394A72" w:rsidRPr="00BA5FD1" w:rsidRDefault="005B3701" w:rsidP="000B7B92">
      <w:pPr>
        <w:pStyle w:val="List1"/>
      </w:pPr>
      <w:r>
        <w:t>Control of heavy items being moved</w:t>
      </w:r>
      <w:r w:rsidR="009D23B3">
        <w:t xml:space="preserve"> – buoy tipping and rolling</w:t>
      </w:r>
    </w:p>
    <w:p w14:paraId="0FA4D9EB" w14:textId="77777777" w:rsidR="00394A72" w:rsidRDefault="005B3701" w:rsidP="000B7B92">
      <w:pPr>
        <w:pStyle w:val="List1"/>
      </w:pPr>
      <w:r>
        <w:t>Fork lift trucks</w:t>
      </w:r>
    </w:p>
    <w:p w14:paraId="4248B608" w14:textId="77777777" w:rsidR="00EE47B7" w:rsidRDefault="005B3701" w:rsidP="000B7B92">
      <w:pPr>
        <w:pStyle w:val="List1"/>
      </w:pPr>
      <w:r>
        <w:t>High pressure water jet</w:t>
      </w:r>
    </w:p>
    <w:p w14:paraId="7A7C35F2" w14:textId="77777777" w:rsidR="005B3701" w:rsidRDefault="005B3701" w:rsidP="000B7B92">
      <w:pPr>
        <w:pStyle w:val="List1"/>
      </w:pPr>
      <w:r>
        <w:t>Grit blasting</w:t>
      </w:r>
    </w:p>
    <w:p w14:paraId="0A2E6FC4" w14:textId="77777777" w:rsidR="005B3701" w:rsidRDefault="005B3701" w:rsidP="000B7B92">
      <w:pPr>
        <w:pStyle w:val="List1"/>
      </w:pPr>
      <w:r>
        <w:t>Spray painting</w:t>
      </w:r>
    </w:p>
    <w:p w14:paraId="32826694" w14:textId="77777777" w:rsidR="005B3701" w:rsidRDefault="005B3701" w:rsidP="000B7B92">
      <w:pPr>
        <w:pStyle w:val="List1"/>
      </w:pPr>
      <w:r>
        <w:t>Lead based coatings – removal and application</w:t>
      </w:r>
    </w:p>
    <w:p w14:paraId="4FA61455" w14:textId="77777777" w:rsidR="005B3701" w:rsidRDefault="005B3701" w:rsidP="000B7B92">
      <w:pPr>
        <w:pStyle w:val="List1"/>
      </w:pPr>
      <w:r>
        <w:t>Working at heights</w:t>
      </w:r>
    </w:p>
    <w:p w14:paraId="3166CF2E" w14:textId="77777777" w:rsidR="005B3701" w:rsidRDefault="005B3701" w:rsidP="005B3701">
      <w:pPr>
        <w:pStyle w:val="List1"/>
      </w:pPr>
      <w:r>
        <w:t>General hand tools</w:t>
      </w:r>
      <w:bookmarkStart w:id="80" w:name="_Toc322529525"/>
      <w:bookmarkStart w:id="81" w:name="_Toc322529574"/>
    </w:p>
    <w:p w14:paraId="7FFC6C2D" w14:textId="77777777" w:rsidR="00EE47B7" w:rsidRDefault="00EE47B7" w:rsidP="005B3701">
      <w:pPr>
        <w:pStyle w:val="List1"/>
        <w:numPr>
          <w:ilvl w:val="0"/>
          <w:numId w:val="0"/>
        </w:numPr>
        <w:ind w:left="567"/>
      </w:pPr>
    </w:p>
    <w:p w14:paraId="11CF01F9" w14:textId="77777777" w:rsidR="00394A72" w:rsidRPr="00FB3D29" w:rsidRDefault="00394A72" w:rsidP="000B7B92">
      <w:pPr>
        <w:pStyle w:val="Heading2"/>
      </w:pPr>
      <w:bookmarkStart w:id="82" w:name="_Toc338403675"/>
      <w:r>
        <w:t>Module</w:t>
      </w:r>
      <w:r w:rsidRPr="00FB3D29">
        <w:t xml:space="preserve"> 2 – </w:t>
      </w:r>
      <w:bookmarkEnd w:id="80"/>
      <w:bookmarkEnd w:id="81"/>
      <w:r w:rsidR="005B3701">
        <w:t>Types of Steel Buoys</w:t>
      </w:r>
      <w:bookmarkEnd w:id="82"/>
    </w:p>
    <w:p w14:paraId="4D8B583E" w14:textId="77777777" w:rsidR="00394A72" w:rsidRPr="00FB3D29" w:rsidRDefault="00394A72" w:rsidP="000B7B92">
      <w:pPr>
        <w:pStyle w:val="Heading3"/>
        <w:rPr>
          <w:b/>
          <w:bCs/>
        </w:rPr>
      </w:pPr>
      <w:r w:rsidRPr="00082991">
        <w:t>Scope</w:t>
      </w:r>
      <w:r w:rsidRPr="00FB3D29">
        <w:t xml:space="preserve"> </w:t>
      </w:r>
    </w:p>
    <w:p w14:paraId="75C5117F" w14:textId="77777777" w:rsidR="00394A72" w:rsidRPr="00FB3D29" w:rsidRDefault="008A4E46" w:rsidP="00082991">
      <w:r w:rsidRPr="00EA0429">
        <w:rPr>
          <w:szCs w:val="22"/>
        </w:rPr>
        <w:t xml:space="preserve">This module describes </w:t>
      </w:r>
      <w:r w:rsidR="005B3701">
        <w:rPr>
          <w:szCs w:val="22"/>
        </w:rPr>
        <w:t>the types of steel buoys in common use.</w:t>
      </w:r>
    </w:p>
    <w:p w14:paraId="243D2036" w14:textId="77777777" w:rsidR="00394A72" w:rsidRPr="00FB3D29" w:rsidRDefault="00394A72" w:rsidP="000B7B92">
      <w:pPr>
        <w:pStyle w:val="Heading3"/>
        <w:rPr>
          <w:b/>
          <w:bCs/>
        </w:rPr>
      </w:pPr>
      <w:r w:rsidRPr="00082991">
        <w:t>Learning</w:t>
      </w:r>
      <w:r w:rsidRPr="00FB3D29">
        <w:t xml:space="preserve"> Objective </w:t>
      </w:r>
    </w:p>
    <w:p w14:paraId="580980D2" w14:textId="4210123B" w:rsidR="00394A72" w:rsidRDefault="008A4E46" w:rsidP="00082991">
      <w:r>
        <w:t xml:space="preserve">To gain a </w:t>
      </w:r>
      <w:r w:rsidR="0051386E">
        <w:t>satisfactory</w:t>
      </w:r>
      <w:r w:rsidR="00EE47B7">
        <w:t xml:space="preserve"> </w:t>
      </w:r>
      <w:r w:rsidR="00EE47B7" w:rsidRPr="00FB3D29">
        <w:t>understand</w:t>
      </w:r>
      <w:r w:rsidR="00EE47B7">
        <w:t xml:space="preserve">ing of </w:t>
      </w:r>
      <w:r w:rsidR="005B3701">
        <w:t>steel buoys in common use.</w:t>
      </w:r>
    </w:p>
    <w:p w14:paraId="7F9FE3E2" w14:textId="77777777" w:rsidR="00394A72" w:rsidRPr="00FB3D29" w:rsidRDefault="00394A72" w:rsidP="000B7B92">
      <w:pPr>
        <w:pStyle w:val="Heading3"/>
      </w:pPr>
      <w:r>
        <w:t>Syllabus</w:t>
      </w:r>
    </w:p>
    <w:p w14:paraId="33F64F03" w14:textId="77777777" w:rsidR="00EE47B7" w:rsidRPr="0055579C" w:rsidRDefault="00EE47B7" w:rsidP="00EE47B7">
      <w:pPr>
        <w:pStyle w:val="Lesson"/>
      </w:pPr>
      <w:r>
        <w:t>Lesson 1</w:t>
      </w:r>
      <w:r>
        <w:tab/>
      </w:r>
      <w:r w:rsidR="005B3701">
        <w:t>Types of Steel Buoys</w:t>
      </w:r>
    </w:p>
    <w:p w14:paraId="0B41EDF3" w14:textId="77777777" w:rsidR="00EE47B7" w:rsidRDefault="005B3701" w:rsidP="00FF5F92">
      <w:pPr>
        <w:pStyle w:val="List1"/>
      </w:pPr>
      <w:r>
        <w:t>Tail tube buoys</w:t>
      </w:r>
    </w:p>
    <w:p w14:paraId="7B523E2B" w14:textId="77777777" w:rsidR="00EE47B7" w:rsidRPr="00BA5FD1" w:rsidRDefault="005B3701" w:rsidP="00EE47B7">
      <w:pPr>
        <w:pStyle w:val="List1"/>
      </w:pPr>
      <w:r>
        <w:t>Skirted buoys</w:t>
      </w:r>
    </w:p>
    <w:p w14:paraId="1D27EEFC" w14:textId="47E1594B" w:rsidR="005B3701" w:rsidRDefault="005B3701" w:rsidP="00EE47B7">
      <w:pPr>
        <w:pStyle w:val="List1"/>
      </w:pPr>
      <w:r>
        <w:t>Other</w:t>
      </w:r>
      <w:r w:rsidR="00697ED9">
        <w:t xml:space="preserve"> types</w:t>
      </w:r>
    </w:p>
    <w:p w14:paraId="2007FAA9" w14:textId="77777777" w:rsidR="005B3701" w:rsidRDefault="005B3701" w:rsidP="005B3701">
      <w:pPr>
        <w:pStyle w:val="List1"/>
      </w:pPr>
      <w:r>
        <w:t>Ballast weights</w:t>
      </w:r>
    </w:p>
    <w:p w14:paraId="6D27F950" w14:textId="77777777" w:rsidR="00EE47B7" w:rsidRDefault="00EE47B7" w:rsidP="005B3701">
      <w:pPr>
        <w:pStyle w:val="List1"/>
        <w:numPr>
          <w:ilvl w:val="0"/>
          <w:numId w:val="0"/>
        </w:numPr>
      </w:pPr>
    </w:p>
    <w:p w14:paraId="31945CB0" w14:textId="77777777" w:rsidR="005B3701" w:rsidRDefault="005B3701">
      <w:pPr>
        <w:rPr>
          <w:rFonts w:cs="Calibri"/>
          <w:szCs w:val="22"/>
          <w:lang w:eastAsia="ja-JP"/>
        </w:rPr>
      </w:pPr>
      <w:r>
        <w:br w:type="page"/>
      </w:r>
    </w:p>
    <w:p w14:paraId="23B491B3" w14:textId="77777777" w:rsidR="00394A72" w:rsidRPr="00172BEF" w:rsidRDefault="00394A72" w:rsidP="0043040C">
      <w:pPr>
        <w:pStyle w:val="List1"/>
        <w:numPr>
          <w:ilvl w:val="0"/>
          <w:numId w:val="0"/>
        </w:numPr>
        <w:ind w:left="567"/>
      </w:pPr>
    </w:p>
    <w:p w14:paraId="6146379F" w14:textId="05F36856" w:rsidR="005B3701" w:rsidRPr="00FB3D29" w:rsidRDefault="000F78CB" w:rsidP="005B3701">
      <w:pPr>
        <w:pStyle w:val="Heading2"/>
      </w:pPr>
      <w:bookmarkStart w:id="83" w:name="_Toc322529526"/>
      <w:bookmarkStart w:id="84" w:name="_Toc322529575"/>
      <w:bookmarkStart w:id="85" w:name="_Toc338403676"/>
      <w:r>
        <w:t>Module</w:t>
      </w:r>
      <w:r w:rsidRPr="00FB3D29">
        <w:t xml:space="preserve"> </w:t>
      </w:r>
      <w:bookmarkEnd w:id="83"/>
      <w:bookmarkEnd w:id="84"/>
      <w:r w:rsidR="005B3701">
        <w:t>3 – Afloat Maintenance</w:t>
      </w:r>
      <w:r w:rsidR="005B3701" w:rsidRPr="005B3701">
        <w:t xml:space="preserve"> </w:t>
      </w:r>
      <w:r w:rsidR="0034300D">
        <w:t>(See IALA WWA L2.1.8)</w:t>
      </w:r>
      <w:bookmarkEnd w:id="85"/>
    </w:p>
    <w:p w14:paraId="5DD0C66C" w14:textId="77777777" w:rsidR="005B3701" w:rsidRPr="00FB3D29" w:rsidRDefault="005B3701" w:rsidP="005B3701">
      <w:pPr>
        <w:pStyle w:val="Heading3"/>
        <w:rPr>
          <w:b/>
          <w:bCs/>
        </w:rPr>
      </w:pPr>
      <w:r w:rsidRPr="00082991">
        <w:t>Scope</w:t>
      </w:r>
      <w:r w:rsidRPr="00FB3D29">
        <w:t xml:space="preserve"> </w:t>
      </w:r>
    </w:p>
    <w:p w14:paraId="2D58FA26" w14:textId="77777777" w:rsidR="005B3701" w:rsidRPr="00FB3D29" w:rsidRDefault="005B3701" w:rsidP="005B3701">
      <w:r w:rsidRPr="00EA0429">
        <w:rPr>
          <w:szCs w:val="22"/>
        </w:rPr>
        <w:t xml:space="preserve">This module describes </w:t>
      </w:r>
      <w:r>
        <w:rPr>
          <w:szCs w:val="22"/>
        </w:rPr>
        <w:t>how steel buoys can be maintained afloat.</w:t>
      </w:r>
    </w:p>
    <w:p w14:paraId="49814046" w14:textId="77777777" w:rsidR="005B3701" w:rsidRPr="00FB3D29" w:rsidRDefault="005B3701" w:rsidP="005B3701">
      <w:pPr>
        <w:pStyle w:val="Heading3"/>
        <w:rPr>
          <w:b/>
          <w:bCs/>
        </w:rPr>
      </w:pPr>
      <w:r w:rsidRPr="00082991">
        <w:t>Learning</w:t>
      </w:r>
      <w:r w:rsidRPr="00FB3D29">
        <w:t xml:space="preserve"> Objective </w:t>
      </w:r>
    </w:p>
    <w:p w14:paraId="7E8B874E" w14:textId="6BC468B3" w:rsidR="005B3701" w:rsidRDefault="005B3701" w:rsidP="005B3701">
      <w:r>
        <w:t xml:space="preserve">To gain a </w:t>
      </w:r>
      <w:r w:rsidR="0034300D">
        <w:t>satisfactory</w:t>
      </w:r>
      <w:r>
        <w:t xml:space="preserve"> </w:t>
      </w:r>
      <w:r w:rsidRPr="00FB3D29">
        <w:t>understand</w:t>
      </w:r>
      <w:r>
        <w:t>ing of how steel buoys can be maintained afloat.</w:t>
      </w:r>
    </w:p>
    <w:p w14:paraId="49D2BF49" w14:textId="77777777" w:rsidR="005B3701" w:rsidRPr="00FB3D29" w:rsidRDefault="005B3701" w:rsidP="005B3701">
      <w:pPr>
        <w:pStyle w:val="Heading3"/>
      </w:pPr>
      <w:r>
        <w:t>Syllabus</w:t>
      </w:r>
    </w:p>
    <w:p w14:paraId="3501286A" w14:textId="77777777" w:rsidR="005B3701" w:rsidRPr="00245D3E" w:rsidRDefault="005B3701" w:rsidP="005B3701">
      <w:pPr>
        <w:pStyle w:val="Lesson"/>
        <w:rPr>
          <w:szCs w:val="22"/>
        </w:rPr>
      </w:pPr>
      <w:r w:rsidRPr="00AC464C">
        <w:rPr>
          <w:szCs w:val="22"/>
        </w:rPr>
        <w:t>Lesson 1</w:t>
      </w:r>
      <w:r w:rsidRPr="00AC464C">
        <w:rPr>
          <w:szCs w:val="22"/>
        </w:rPr>
        <w:tab/>
        <w:t>Inspection</w:t>
      </w:r>
    </w:p>
    <w:p w14:paraId="08783CA2" w14:textId="369D094A" w:rsidR="005B3701" w:rsidRPr="00245D3E" w:rsidRDefault="00245D3E" w:rsidP="005B206A">
      <w:pPr>
        <w:pStyle w:val="BodyText"/>
        <w:tabs>
          <w:tab w:val="left" w:pos="567"/>
        </w:tabs>
        <w:rPr>
          <w:b/>
          <w:caps/>
        </w:rPr>
      </w:pPr>
      <w:r w:rsidRPr="00245D3E">
        <w:t>1</w:t>
      </w:r>
      <w:r>
        <w:tab/>
      </w:r>
      <w:r w:rsidR="0034300D">
        <w:t>Review of c</w:t>
      </w:r>
      <w:r w:rsidR="005B3701" w:rsidRPr="00245D3E">
        <w:t>leaning – high pressure water</w:t>
      </w:r>
      <w:r w:rsidR="009D23B3">
        <w:t>/mechanical (scrapers)</w:t>
      </w:r>
    </w:p>
    <w:p w14:paraId="07BAC954" w14:textId="77777777" w:rsidR="005B3701" w:rsidRDefault="00245D3E" w:rsidP="00245D3E">
      <w:pPr>
        <w:pStyle w:val="BodyText"/>
        <w:tabs>
          <w:tab w:val="left" w:pos="567"/>
        </w:tabs>
      </w:pPr>
      <w:r>
        <w:rPr>
          <w:lang w:eastAsia="de-DE"/>
        </w:rPr>
        <w:t>2</w:t>
      </w:r>
      <w:r>
        <w:rPr>
          <w:lang w:eastAsia="de-DE"/>
        </w:rPr>
        <w:tab/>
      </w:r>
      <w:r w:rsidR="005B3701">
        <w:t>Coating condition</w:t>
      </w:r>
    </w:p>
    <w:p w14:paraId="23CA5104" w14:textId="652B0C5B" w:rsidR="005B3701" w:rsidRDefault="00245D3E" w:rsidP="00245D3E">
      <w:pPr>
        <w:pStyle w:val="BodyText"/>
        <w:tabs>
          <w:tab w:val="left" w:pos="567"/>
        </w:tabs>
      </w:pPr>
      <w:r>
        <w:t>3</w:t>
      </w:r>
      <w:r>
        <w:tab/>
      </w:r>
      <w:r w:rsidR="00DC2CD6">
        <w:t>Mooring eye</w:t>
      </w:r>
      <w:r w:rsidR="00AC464C">
        <w:t xml:space="preserve"> wear</w:t>
      </w:r>
    </w:p>
    <w:p w14:paraId="2392D475" w14:textId="77777777" w:rsidR="0043040C" w:rsidRDefault="00245D3E" w:rsidP="00245D3E">
      <w:pPr>
        <w:pStyle w:val="BodyText"/>
        <w:tabs>
          <w:tab w:val="left" w:pos="567"/>
        </w:tabs>
      </w:pPr>
      <w:r>
        <w:t>4</w:t>
      </w:r>
      <w:r>
        <w:tab/>
      </w:r>
      <w:r w:rsidR="00AC464C">
        <w:t>Damage inspection</w:t>
      </w:r>
    </w:p>
    <w:p w14:paraId="52ED435A" w14:textId="77777777" w:rsidR="00AC464C" w:rsidRPr="00245D3E" w:rsidRDefault="00AC464C" w:rsidP="00AC464C">
      <w:pPr>
        <w:pStyle w:val="List1"/>
        <w:numPr>
          <w:ilvl w:val="0"/>
          <w:numId w:val="0"/>
        </w:numPr>
      </w:pPr>
      <w:r>
        <w:rPr>
          <w:u w:val="single"/>
        </w:rPr>
        <w:t>Lesson 2 – Maintenance</w:t>
      </w:r>
    </w:p>
    <w:p w14:paraId="733DAC08" w14:textId="77777777" w:rsidR="00AC464C" w:rsidRPr="00245D3E" w:rsidRDefault="00245D3E" w:rsidP="00245D3E">
      <w:pPr>
        <w:pStyle w:val="BodyText"/>
        <w:tabs>
          <w:tab w:val="left" w:pos="567"/>
        </w:tabs>
      </w:pPr>
      <w:r>
        <w:t>1</w:t>
      </w:r>
      <w:r>
        <w:tab/>
      </w:r>
      <w:r w:rsidR="00AC464C" w:rsidRPr="00245D3E">
        <w:t>Localised painting</w:t>
      </w:r>
    </w:p>
    <w:p w14:paraId="1FFDB508" w14:textId="698113E2" w:rsidR="00AC464C" w:rsidRPr="00245D3E" w:rsidRDefault="00245D3E" w:rsidP="00245D3E">
      <w:pPr>
        <w:pStyle w:val="BodyText"/>
        <w:tabs>
          <w:tab w:val="left" w:pos="567"/>
        </w:tabs>
      </w:pPr>
      <w:r>
        <w:t>2</w:t>
      </w:r>
      <w:r>
        <w:tab/>
      </w:r>
      <w:r w:rsidR="00AC464C" w:rsidRPr="00245D3E">
        <w:t>Marine growth removal</w:t>
      </w:r>
      <w:ins w:id="86" w:author="Adam Hay" w:date="2016-04-12T22:26:00Z">
        <w:r w:rsidR="00FE1FF8">
          <w:t xml:space="preserve"> and guano removal</w:t>
        </w:r>
      </w:ins>
    </w:p>
    <w:p w14:paraId="6316ACC6" w14:textId="15C18E2E" w:rsidR="00AC464C" w:rsidRDefault="00245D3E" w:rsidP="00245D3E">
      <w:pPr>
        <w:pStyle w:val="BodyText"/>
        <w:tabs>
          <w:tab w:val="left" w:pos="567"/>
        </w:tabs>
        <w:rPr>
          <w:ins w:id="87" w:author="Adam Hay" w:date="2016-04-12T22:27:00Z"/>
        </w:rPr>
      </w:pPr>
      <w:r>
        <w:t>3</w:t>
      </w:r>
      <w:r>
        <w:tab/>
      </w:r>
      <w:r w:rsidR="00DC2CD6">
        <w:t>Mooring eye</w:t>
      </w:r>
      <w:r w:rsidR="00AC464C" w:rsidRPr="00245D3E">
        <w:t xml:space="preserve"> wear build up</w:t>
      </w:r>
    </w:p>
    <w:p w14:paraId="3E32D5DA" w14:textId="3F42F386" w:rsidR="00FE1FF8" w:rsidRDefault="00FE1FF8" w:rsidP="00245D3E">
      <w:pPr>
        <w:pStyle w:val="BodyText"/>
        <w:tabs>
          <w:tab w:val="left" w:pos="567"/>
        </w:tabs>
      </w:pPr>
      <w:ins w:id="88" w:author="Adam Hay" w:date="2016-04-12T22:27:00Z">
        <w:r>
          <w:t>4</w:t>
        </w:r>
        <w:r>
          <w:tab/>
          <w:t>Paint fade</w:t>
        </w:r>
      </w:ins>
    </w:p>
    <w:p w14:paraId="77EF22F5" w14:textId="37FB0436" w:rsidR="004469C7" w:rsidRDefault="004469C7">
      <w:pPr>
        <w:rPr>
          <w:rFonts w:eastAsia="Calibri" w:cs="Calibri"/>
          <w:szCs w:val="22"/>
          <w:lang w:eastAsia="en-GB"/>
        </w:rPr>
      </w:pPr>
    </w:p>
    <w:p w14:paraId="2C1D1AF3" w14:textId="77777777" w:rsidR="00AC464C" w:rsidRPr="00FB3D29" w:rsidRDefault="00AC464C" w:rsidP="004469C7">
      <w:pPr>
        <w:pStyle w:val="Heading2"/>
      </w:pPr>
      <w:bookmarkStart w:id="89" w:name="_Toc338403677"/>
      <w:r>
        <w:t>Module</w:t>
      </w:r>
      <w:r w:rsidRPr="00FB3D29">
        <w:t xml:space="preserve"> </w:t>
      </w:r>
      <w:r w:rsidR="005F4677">
        <w:t>4</w:t>
      </w:r>
      <w:r w:rsidRPr="00FB3D29">
        <w:t xml:space="preserve"> – </w:t>
      </w:r>
      <w:r w:rsidR="005F4677">
        <w:t>Ashore Maintenance</w:t>
      </w:r>
      <w:r w:rsidR="00F7192D">
        <w:t xml:space="preserve"> – Dismantling and Rebuild</w:t>
      </w:r>
      <w:bookmarkEnd w:id="89"/>
    </w:p>
    <w:p w14:paraId="739F9F2F" w14:textId="77777777" w:rsidR="00AC464C" w:rsidRPr="00FB3D29" w:rsidRDefault="00AC464C" w:rsidP="00AC464C">
      <w:pPr>
        <w:pStyle w:val="Heading3"/>
        <w:rPr>
          <w:b/>
          <w:bCs/>
        </w:rPr>
      </w:pPr>
      <w:r w:rsidRPr="00082991">
        <w:t>Scope</w:t>
      </w:r>
      <w:r w:rsidRPr="00FB3D29">
        <w:t xml:space="preserve"> </w:t>
      </w:r>
    </w:p>
    <w:p w14:paraId="4DAAD625" w14:textId="77777777" w:rsidR="00AC464C" w:rsidRPr="00FB3D29" w:rsidRDefault="00AC464C" w:rsidP="00AC464C">
      <w:r w:rsidRPr="00EA0429">
        <w:rPr>
          <w:szCs w:val="22"/>
        </w:rPr>
        <w:t xml:space="preserve">This module describes </w:t>
      </w:r>
      <w:r>
        <w:rPr>
          <w:szCs w:val="22"/>
        </w:rPr>
        <w:t xml:space="preserve">the </w:t>
      </w:r>
      <w:r w:rsidR="005F4677">
        <w:rPr>
          <w:szCs w:val="22"/>
        </w:rPr>
        <w:t>maintenance of steel buoys at a maintenance facility ashore</w:t>
      </w:r>
      <w:r>
        <w:rPr>
          <w:szCs w:val="22"/>
        </w:rPr>
        <w:t>.</w:t>
      </w:r>
    </w:p>
    <w:p w14:paraId="2DE61DE3" w14:textId="77777777" w:rsidR="00AC464C" w:rsidRPr="00FB3D29" w:rsidRDefault="00AC464C" w:rsidP="00AC464C">
      <w:pPr>
        <w:pStyle w:val="Heading3"/>
        <w:rPr>
          <w:b/>
          <w:bCs/>
        </w:rPr>
      </w:pPr>
      <w:r w:rsidRPr="00082991">
        <w:t>Learning</w:t>
      </w:r>
      <w:r w:rsidRPr="00FB3D29">
        <w:t xml:space="preserve"> Objective </w:t>
      </w:r>
    </w:p>
    <w:p w14:paraId="70155C23" w14:textId="4D95E1AE" w:rsidR="00AC464C" w:rsidRDefault="00AC464C" w:rsidP="00AC464C">
      <w:r>
        <w:t xml:space="preserve">To gain a </w:t>
      </w:r>
      <w:r w:rsidR="00DC2CD6">
        <w:t>satisfactory</w:t>
      </w:r>
      <w:r>
        <w:t xml:space="preserve"> </w:t>
      </w:r>
      <w:r w:rsidRPr="00FB3D29">
        <w:t>understand</w:t>
      </w:r>
      <w:r>
        <w:t xml:space="preserve">ing of </w:t>
      </w:r>
      <w:r w:rsidR="005F4677">
        <w:t>the maintenance of steel buoys at a shore facility</w:t>
      </w:r>
      <w:r>
        <w:t>.</w:t>
      </w:r>
    </w:p>
    <w:p w14:paraId="7E7CA046" w14:textId="77777777" w:rsidR="00AC464C" w:rsidRPr="00FB3D29" w:rsidRDefault="00AC464C" w:rsidP="00AC464C">
      <w:pPr>
        <w:pStyle w:val="Heading3"/>
      </w:pPr>
      <w:r>
        <w:t>Syllabus</w:t>
      </w:r>
    </w:p>
    <w:p w14:paraId="0E1D9D7C" w14:textId="77777777" w:rsidR="00AC464C" w:rsidRPr="0055579C" w:rsidRDefault="00AC464C" w:rsidP="00AC464C">
      <w:pPr>
        <w:pStyle w:val="Lesson"/>
      </w:pPr>
      <w:r>
        <w:t>Lesson 1</w:t>
      </w:r>
      <w:r>
        <w:tab/>
      </w:r>
      <w:r w:rsidR="005F4677">
        <w:t>Dismantling</w:t>
      </w:r>
    </w:p>
    <w:p w14:paraId="212F61DC" w14:textId="77777777" w:rsidR="00AC464C" w:rsidRDefault="005F4677" w:rsidP="004469C7">
      <w:pPr>
        <w:pStyle w:val="List1"/>
        <w:numPr>
          <w:ilvl w:val="0"/>
          <w:numId w:val="26"/>
        </w:numPr>
      </w:pPr>
      <w:r>
        <w:t>Marine growth removal</w:t>
      </w:r>
    </w:p>
    <w:p w14:paraId="31C9F729" w14:textId="77777777" w:rsidR="009D23B3" w:rsidRDefault="009D23B3" w:rsidP="004469C7">
      <w:pPr>
        <w:pStyle w:val="List1"/>
        <w:numPr>
          <w:ilvl w:val="0"/>
          <w:numId w:val="26"/>
        </w:numPr>
      </w:pPr>
      <w:r>
        <w:t>Tail tube/ballast dismantling</w:t>
      </w:r>
    </w:p>
    <w:p w14:paraId="2C1BA940" w14:textId="77777777" w:rsidR="00AC464C" w:rsidRPr="00BA5FD1" w:rsidRDefault="005F4677" w:rsidP="00AC464C">
      <w:pPr>
        <w:pStyle w:val="List1"/>
      </w:pPr>
      <w:r>
        <w:t>Superstructure removal and dismantling</w:t>
      </w:r>
    </w:p>
    <w:p w14:paraId="3C38CF6C" w14:textId="112A2508" w:rsidR="00AC464C" w:rsidRDefault="00FA0C0A" w:rsidP="00AC464C">
      <w:pPr>
        <w:pStyle w:val="List1"/>
      </w:pPr>
      <w:r>
        <w:t>Mooring eye</w:t>
      </w:r>
      <w:r w:rsidRPr="00245D3E">
        <w:t xml:space="preserve"> </w:t>
      </w:r>
      <w:r w:rsidR="005F4677">
        <w:t>– inspection and repair</w:t>
      </w:r>
    </w:p>
    <w:p w14:paraId="6A7A2D89" w14:textId="77777777" w:rsidR="00AC464C" w:rsidRDefault="005F4677" w:rsidP="00AC464C">
      <w:pPr>
        <w:pStyle w:val="List1"/>
      </w:pPr>
      <w:r>
        <w:t>Lifting eye testing</w:t>
      </w:r>
    </w:p>
    <w:p w14:paraId="6C31CFA9" w14:textId="77777777" w:rsidR="00245D3E" w:rsidRDefault="00245D3E" w:rsidP="00AC464C">
      <w:pPr>
        <w:pStyle w:val="List1"/>
      </w:pPr>
      <w:r>
        <w:t>Pressure testing</w:t>
      </w:r>
    </w:p>
    <w:p w14:paraId="4DF88001" w14:textId="77777777" w:rsidR="005F4677" w:rsidRDefault="005F4677" w:rsidP="00AC464C">
      <w:pPr>
        <w:pStyle w:val="List1"/>
      </w:pPr>
      <w:r>
        <w:t>Surface preparation</w:t>
      </w:r>
    </w:p>
    <w:p w14:paraId="515378B5" w14:textId="77777777" w:rsidR="005F4677" w:rsidRDefault="005F4677" w:rsidP="004469C7">
      <w:pPr>
        <w:pStyle w:val="Bullet1"/>
        <w:numPr>
          <w:ilvl w:val="0"/>
          <w:numId w:val="23"/>
        </w:numPr>
      </w:pPr>
      <w:r>
        <w:t>Water jet</w:t>
      </w:r>
    </w:p>
    <w:p w14:paraId="0A4AA980" w14:textId="77777777" w:rsidR="005F4677" w:rsidRDefault="005F4677" w:rsidP="004469C7">
      <w:pPr>
        <w:pStyle w:val="Bullet1"/>
        <w:numPr>
          <w:ilvl w:val="0"/>
          <w:numId w:val="23"/>
        </w:numPr>
      </w:pPr>
      <w:r>
        <w:t>Grit blast</w:t>
      </w:r>
    </w:p>
    <w:p w14:paraId="6D553CA2" w14:textId="77777777" w:rsidR="005F4677" w:rsidRDefault="005F4677" w:rsidP="004469C7">
      <w:pPr>
        <w:pStyle w:val="Lesson"/>
      </w:pPr>
      <w:r>
        <w:t>Lesson 2</w:t>
      </w:r>
      <w:r>
        <w:tab/>
        <w:t>Coatings</w:t>
      </w:r>
    </w:p>
    <w:p w14:paraId="7EBE0932" w14:textId="77777777" w:rsidR="00FA0C0A" w:rsidRDefault="005F4677" w:rsidP="00FA0C0A">
      <w:pPr>
        <w:pStyle w:val="List1"/>
        <w:numPr>
          <w:ilvl w:val="0"/>
          <w:numId w:val="31"/>
        </w:numPr>
      </w:pPr>
      <w:r>
        <w:t>Coating application</w:t>
      </w:r>
    </w:p>
    <w:p w14:paraId="2804C4E5" w14:textId="77777777" w:rsidR="00FA0C0A" w:rsidRDefault="005F4677" w:rsidP="00FA0C0A">
      <w:pPr>
        <w:pStyle w:val="List1indent1"/>
        <w:numPr>
          <w:ilvl w:val="1"/>
          <w:numId w:val="31"/>
        </w:numPr>
      </w:pPr>
      <w:r>
        <w:t>Wet film thickness</w:t>
      </w:r>
    </w:p>
    <w:p w14:paraId="743636D6" w14:textId="247DF030" w:rsidR="00FA0C0A" w:rsidRDefault="00FA0C0A" w:rsidP="00FA0C0A">
      <w:pPr>
        <w:pStyle w:val="List1indent1"/>
        <w:numPr>
          <w:ilvl w:val="1"/>
          <w:numId w:val="31"/>
        </w:numPr>
      </w:pPr>
      <w:r>
        <w:t>Dry film thickness</w:t>
      </w:r>
    </w:p>
    <w:p w14:paraId="685A77E0" w14:textId="5EE2B3FD" w:rsidR="00FA0C0A" w:rsidRDefault="009D23B3" w:rsidP="00FA0C0A">
      <w:pPr>
        <w:pStyle w:val="Bullet1"/>
        <w:numPr>
          <w:ilvl w:val="0"/>
          <w:numId w:val="31"/>
        </w:numPr>
      </w:pPr>
      <w:r>
        <w:lastRenderedPageBreak/>
        <w:t>Paint composition – pigments, binders, solvents, additives</w:t>
      </w:r>
    </w:p>
    <w:p w14:paraId="54809B40" w14:textId="71B5B173" w:rsidR="009D23B3" w:rsidRDefault="009D23B3" w:rsidP="009D23B3">
      <w:pPr>
        <w:pStyle w:val="List1"/>
        <w:numPr>
          <w:ilvl w:val="0"/>
          <w:numId w:val="31"/>
        </w:numPr>
        <w:tabs>
          <w:tab w:val="left" w:pos="567"/>
        </w:tabs>
      </w:pPr>
      <w:r>
        <w:t>Paint types</w:t>
      </w:r>
      <w:r w:rsidR="006E367C">
        <w:t xml:space="preserve"> – alkyds, epoxies, polyurethanes, </w:t>
      </w:r>
      <w:proofErr w:type="spellStart"/>
      <w:r w:rsidR="006E367C">
        <w:t>polysiloxanes</w:t>
      </w:r>
      <w:proofErr w:type="spellEnd"/>
      <w:r w:rsidR="006E367C">
        <w:t xml:space="preserve">, </w:t>
      </w:r>
      <w:proofErr w:type="spellStart"/>
      <w:r w:rsidR="00FA0C0A">
        <w:t>acrylated</w:t>
      </w:r>
      <w:proofErr w:type="spellEnd"/>
      <w:r w:rsidR="006E367C">
        <w:t xml:space="preserve"> rubber, antifouling etc</w:t>
      </w:r>
      <w:r w:rsidR="00FA0C0A">
        <w:t>.</w:t>
      </w:r>
    </w:p>
    <w:p w14:paraId="64D0D19F" w14:textId="0917B49B" w:rsidR="006E367C" w:rsidRDefault="00FA0C0A" w:rsidP="009D23B3">
      <w:pPr>
        <w:pStyle w:val="List1"/>
        <w:numPr>
          <w:ilvl w:val="0"/>
          <w:numId w:val="31"/>
        </w:numPr>
        <w:tabs>
          <w:tab w:val="left" w:pos="567"/>
        </w:tabs>
      </w:pPr>
      <w:r>
        <w:t>Galvanising</w:t>
      </w:r>
      <w:r w:rsidR="006E367C">
        <w:t>/zinc spray</w:t>
      </w:r>
    </w:p>
    <w:p w14:paraId="3A06A5C4" w14:textId="766BA7F9" w:rsidR="009D23B3" w:rsidRDefault="00B832C3" w:rsidP="009D23B3">
      <w:pPr>
        <w:pStyle w:val="List1"/>
        <w:numPr>
          <w:ilvl w:val="0"/>
          <w:numId w:val="31"/>
        </w:numPr>
        <w:tabs>
          <w:tab w:val="left" w:pos="567"/>
        </w:tabs>
      </w:pPr>
      <w:r>
        <w:t>Cathodic</w:t>
      </w:r>
      <w:r w:rsidR="009D23B3">
        <w:t xml:space="preserve"> protection</w:t>
      </w:r>
      <w:r w:rsidR="009D23B3">
        <w:tab/>
      </w:r>
    </w:p>
    <w:p w14:paraId="2C122459" w14:textId="77777777" w:rsidR="005F4677" w:rsidRDefault="005F4677" w:rsidP="004469C7">
      <w:pPr>
        <w:pStyle w:val="Lesson"/>
      </w:pPr>
      <w:r>
        <w:t>Lesson 3</w:t>
      </w:r>
      <w:r>
        <w:tab/>
        <w:t>Reassembly</w:t>
      </w:r>
    </w:p>
    <w:p w14:paraId="4F09437F" w14:textId="77777777" w:rsidR="005F4677" w:rsidRDefault="005F4677" w:rsidP="004469C7">
      <w:pPr>
        <w:pStyle w:val="List1"/>
        <w:numPr>
          <w:ilvl w:val="0"/>
          <w:numId w:val="17"/>
        </w:numPr>
        <w:ind w:left="567" w:hanging="567"/>
      </w:pPr>
      <w:r>
        <w:t>Superstructure assembly</w:t>
      </w:r>
    </w:p>
    <w:p w14:paraId="316F3ED2" w14:textId="77777777" w:rsidR="005F4677" w:rsidRDefault="005F4677" w:rsidP="004469C7">
      <w:pPr>
        <w:pStyle w:val="List1"/>
        <w:numPr>
          <w:ilvl w:val="0"/>
          <w:numId w:val="17"/>
        </w:numPr>
        <w:ind w:left="567" w:hanging="567"/>
      </w:pPr>
      <w:r>
        <w:t>Superstructure attachment</w:t>
      </w:r>
    </w:p>
    <w:p w14:paraId="13C9D668" w14:textId="6A4F77F8" w:rsidR="006E367C" w:rsidRDefault="006E367C" w:rsidP="004469C7">
      <w:pPr>
        <w:pStyle w:val="List1"/>
        <w:numPr>
          <w:ilvl w:val="0"/>
          <w:numId w:val="17"/>
        </w:numPr>
        <w:ind w:left="567" w:hanging="567"/>
      </w:pPr>
      <w:r>
        <w:t xml:space="preserve">Dissimilar metals and their </w:t>
      </w:r>
      <w:r w:rsidR="00B832C3">
        <w:t>isola</w:t>
      </w:r>
      <w:r>
        <w:t>tion</w:t>
      </w:r>
    </w:p>
    <w:p w14:paraId="41331EA3" w14:textId="77777777" w:rsidR="005F4677" w:rsidRDefault="005F4677" w:rsidP="004469C7">
      <w:pPr>
        <w:pStyle w:val="List1"/>
        <w:numPr>
          <w:ilvl w:val="0"/>
          <w:numId w:val="17"/>
        </w:numPr>
        <w:ind w:left="567" w:hanging="567"/>
      </w:pPr>
      <w:r>
        <w:t>Solar unit attachment</w:t>
      </w:r>
    </w:p>
    <w:p w14:paraId="612B184C" w14:textId="77777777" w:rsidR="005F4677" w:rsidRPr="005F4677" w:rsidRDefault="005F4677" w:rsidP="004469C7">
      <w:pPr>
        <w:pStyle w:val="List1"/>
        <w:numPr>
          <w:ilvl w:val="0"/>
          <w:numId w:val="17"/>
        </w:numPr>
        <w:ind w:left="567" w:hanging="567"/>
      </w:pPr>
      <w:r>
        <w:t>Bridle attachment</w:t>
      </w:r>
    </w:p>
    <w:p w14:paraId="4D500795" w14:textId="77777777" w:rsidR="005F4677" w:rsidRDefault="005F4677" w:rsidP="004469C7">
      <w:pPr>
        <w:pStyle w:val="Lesson"/>
      </w:pPr>
      <w:r>
        <w:t>Lesson 4</w:t>
      </w:r>
      <w:r>
        <w:tab/>
        <w:t>Inspection</w:t>
      </w:r>
    </w:p>
    <w:p w14:paraId="123FAF28" w14:textId="77777777" w:rsidR="005F4677" w:rsidRDefault="005F4677" w:rsidP="004469C7">
      <w:pPr>
        <w:pStyle w:val="List1"/>
        <w:numPr>
          <w:ilvl w:val="0"/>
          <w:numId w:val="33"/>
        </w:numPr>
        <w:ind w:left="567" w:hanging="567"/>
      </w:pPr>
      <w:r>
        <w:t>Final inspection prior to deployment</w:t>
      </w:r>
    </w:p>
    <w:p w14:paraId="302F44B5" w14:textId="77777777" w:rsidR="006E367C" w:rsidRDefault="006E367C" w:rsidP="00B832C3">
      <w:pPr>
        <w:pStyle w:val="List1"/>
        <w:numPr>
          <w:ilvl w:val="0"/>
          <w:numId w:val="39"/>
        </w:numPr>
      </w:pPr>
      <w:r>
        <w:t>Pressure testing</w:t>
      </w:r>
    </w:p>
    <w:p w14:paraId="793AC737" w14:textId="28C97A5B" w:rsidR="00DD4F02" w:rsidRPr="005F4677" w:rsidRDefault="003D06FB" w:rsidP="00DD4F02">
      <w:pPr>
        <w:pStyle w:val="List1"/>
        <w:numPr>
          <w:ilvl w:val="0"/>
          <w:numId w:val="39"/>
        </w:numPr>
      </w:pPr>
      <w:r>
        <w:t>Mooring and lifting eye</w:t>
      </w:r>
      <w:r w:rsidR="006E367C">
        <w:t xml:space="preserve"> testing</w:t>
      </w:r>
    </w:p>
    <w:p w14:paraId="2077E3D5" w14:textId="3C694343" w:rsidR="00AC464C" w:rsidRDefault="00DD4F02" w:rsidP="00AC464C">
      <w:pPr>
        <w:pStyle w:val="List1"/>
        <w:numPr>
          <w:ilvl w:val="0"/>
          <w:numId w:val="0"/>
        </w:numPr>
        <w:rPr>
          <w:ins w:id="90" w:author="Adam Hay" w:date="2016-04-12T22:28:00Z"/>
        </w:rPr>
      </w:pPr>
      <w:ins w:id="91" w:author="Gerardine Delanoye" w:date="2016-03-10T11:10:00Z">
        <w:r>
          <w:t xml:space="preserve">Lesson 5 </w:t>
        </w:r>
      </w:ins>
      <w:ins w:id="92" w:author="Adam Hay" w:date="2016-04-12T22:29:00Z">
        <w:r w:rsidR="00FE1FF8">
          <w:tab/>
        </w:r>
      </w:ins>
      <w:ins w:id="93" w:author="Gerardine Delanoye" w:date="2016-03-10T11:10:00Z">
        <w:r>
          <w:t>Disposal plan for end of life</w:t>
        </w:r>
      </w:ins>
    </w:p>
    <w:p w14:paraId="068521AB" w14:textId="77777777" w:rsidR="00FE1FF8" w:rsidRDefault="00FE1FF8" w:rsidP="00AC464C">
      <w:pPr>
        <w:pStyle w:val="List1"/>
        <w:numPr>
          <w:ilvl w:val="0"/>
          <w:numId w:val="0"/>
        </w:numPr>
      </w:pPr>
    </w:p>
    <w:p w14:paraId="326C15DB" w14:textId="77777777" w:rsidR="005F4677" w:rsidRDefault="005F4677" w:rsidP="004469C7">
      <w:pPr>
        <w:pStyle w:val="Heading2"/>
      </w:pPr>
      <w:bookmarkStart w:id="94" w:name="_Toc338403678"/>
      <w:r>
        <w:t>Module 5</w:t>
      </w:r>
      <w:r w:rsidR="004469C7">
        <w:t xml:space="preserve"> - </w:t>
      </w:r>
      <w:r>
        <w:t>Standards</w:t>
      </w:r>
      <w:bookmarkEnd w:id="94"/>
    </w:p>
    <w:p w14:paraId="778F443A" w14:textId="77777777" w:rsidR="005F4677" w:rsidRPr="00FB3D29" w:rsidRDefault="005F4677" w:rsidP="005F4677">
      <w:pPr>
        <w:pStyle w:val="Heading3"/>
        <w:rPr>
          <w:b/>
          <w:bCs/>
        </w:rPr>
      </w:pPr>
      <w:r w:rsidRPr="00082991">
        <w:t>Scope</w:t>
      </w:r>
      <w:r w:rsidRPr="00FB3D29">
        <w:t xml:space="preserve"> </w:t>
      </w:r>
    </w:p>
    <w:p w14:paraId="4E3964D3" w14:textId="77777777" w:rsidR="005F4677" w:rsidRPr="00FB3D29" w:rsidRDefault="005F4677" w:rsidP="005F4677">
      <w:r w:rsidRPr="00EA0429">
        <w:rPr>
          <w:szCs w:val="22"/>
        </w:rPr>
        <w:t xml:space="preserve">This module describes </w:t>
      </w:r>
      <w:r>
        <w:rPr>
          <w:szCs w:val="22"/>
        </w:rPr>
        <w:t>the standards pertinent to steel buoys.</w:t>
      </w:r>
    </w:p>
    <w:p w14:paraId="0ADDC0F5" w14:textId="77777777" w:rsidR="005F4677" w:rsidRPr="00FB3D29" w:rsidRDefault="005F4677" w:rsidP="005F4677">
      <w:pPr>
        <w:pStyle w:val="Heading3"/>
        <w:rPr>
          <w:b/>
          <w:bCs/>
        </w:rPr>
      </w:pPr>
      <w:r w:rsidRPr="00082991">
        <w:t>Learning</w:t>
      </w:r>
      <w:r w:rsidRPr="00FB3D29">
        <w:t xml:space="preserve"> Objective </w:t>
      </w:r>
    </w:p>
    <w:p w14:paraId="7840235C" w14:textId="72D57517" w:rsidR="005F4677" w:rsidRDefault="005F4677" w:rsidP="005F4677">
      <w:r>
        <w:t xml:space="preserve">To gain a </w:t>
      </w:r>
      <w:r w:rsidR="003D24CC">
        <w:t>satisfactory</w:t>
      </w:r>
      <w:r>
        <w:t xml:space="preserve"> </w:t>
      </w:r>
      <w:r w:rsidRPr="00FB3D29">
        <w:t>understand</w:t>
      </w:r>
      <w:r>
        <w:t>ing of the standards pertinent to the maintenance of steel buoys.</w:t>
      </w:r>
    </w:p>
    <w:p w14:paraId="4F996EA4" w14:textId="77777777" w:rsidR="005F4677" w:rsidRPr="00FB3D29" w:rsidRDefault="005F4677" w:rsidP="005F4677">
      <w:pPr>
        <w:pStyle w:val="Heading3"/>
      </w:pPr>
      <w:r>
        <w:t>Syllabus</w:t>
      </w:r>
    </w:p>
    <w:p w14:paraId="4C366AE9" w14:textId="77777777" w:rsidR="005F4677" w:rsidRDefault="005F4677" w:rsidP="004469C7">
      <w:pPr>
        <w:pStyle w:val="Lesson"/>
      </w:pPr>
      <w:r>
        <w:t>Lesson 1</w:t>
      </w:r>
      <w:r>
        <w:tab/>
        <w:t>Standards</w:t>
      </w:r>
    </w:p>
    <w:p w14:paraId="5EB0449C" w14:textId="0E94148B" w:rsidR="005F4677" w:rsidRDefault="005F4677" w:rsidP="004469C7">
      <w:pPr>
        <w:pStyle w:val="List1"/>
        <w:numPr>
          <w:ilvl w:val="0"/>
          <w:numId w:val="37"/>
        </w:numPr>
        <w:ind w:left="567" w:hanging="567"/>
      </w:pPr>
      <w:r>
        <w:t>IALA colour standards</w:t>
      </w:r>
      <w:ins w:id="95" w:author="Plenary Room" w:date="2016-04-15T11:12:00Z">
        <w:r w:rsidR="00D93D4C">
          <w:t xml:space="preserve"> </w:t>
        </w:r>
      </w:ins>
      <w:ins w:id="96" w:author="Plenary Room" w:date="2016-04-15T11:13:00Z">
        <w:r w:rsidR="00D93D4C">
          <w:t>–</w:t>
        </w:r>
      </w:ins>
      <w:ins w:id="97" w:author="Plenary Room" w:date="2016-04-15T11:12:00Z">
        <w:r w:rsidR="00D93D4C">
          <w:t xml:space="preserve"> IALA </w:t>
        </w:r>
      </w:ins>
      <w:ins w:id="98" w:author="Plenary Room" w:date="2016-04-15T11:13:00Z">
        <w:r w:rsidR="00D93D4C">
          <w:t>Recommendation E-108</w:t>
        </w:r>
      </w:ins>
    </w:p>
    <w:p w14:paraId="2B44F7F4" w14:textId="418E0B5D" w:rsidR="008F04ED" w:rsidRDefault="008F04ED" w:rsidP="004469C7">
      <w:pPr>
        <w:pStyle w:val="List1"/>
        <w:numPr>
          <w:ilvl w:val="0"/>
          <w:numId w:val="37"/>
        </w:numPr>
        <w:ind w:left="567" w:hanging="567"/>
      </w:pPr>
      <w:r>
        <w:t xml:space="preserve">Welding standards – </w:t>
      </w:r>
      <w:r w:rsidR="009C62B2">
        <w:t xml:space="preserve">e.g. </w:t>
      </w:r>
      <w:r>
        <w:t>BS EN 1011, BS EN ISO 5817</w:t>
      </w:r>
    </w:p>
    <w:p w14:paraId="0FE918F8" w14:textId="279FBCBA" w:rsidR="008F04ED" w:rsidRDefault="008F04ED" w:rsidP="004469C7">
      <w:pPr>
        <w:pStyle w:val="List1"/>
        <w:numPr>
          <w:ilvl w:val="0"/>
          <w:numId w:val="37"/>
        </w:numPr>
        <w:ind w:left="567" w:hanging="567"/>
      </w:pPr>
      <w:r>
        <w:t xml:space="preserve">Materials standard – </w:t>
      </w:r>
      <w:r w:rsidR="009C62B2">
        <w:t xml:space="preserve">e.g. </w:t>
      </w:r>
      <w:r>
        <w:t>BS EN 10025</w:t>
      </w:r>
      <w:bookmarkStart w:id="99" w:name="_GoBack"/>
      <w:bookmarkEnd w:id="99"/>
      <w:del w:id="100" w:author="Plenary Room" w:date="2016-04-15T11:15:00Z">
        <w:r w:rsidR="00CA736C" w:rsidDel="00A376FE">
          <w:delText>o</w:delText>
        </w:r>
      </w:del>
    </w:p>
    <w:p w14:paraId="7C6FA6F3" w14:textId="2AA3B649" w:rsidR="005F4677" w:rsidRDefault="00CA736C" w:rsidP="004469C7">
      <w:pPr>
        <w:pStyle w:val="List1"/>
        <w:numPr>
          <w:ilvl w:val="0"/>
          <w:numId w:val="37"/>
        </w:numPr>
        <w:ind w:left="567" w:hanging="567"/>
      </w:pPr>
      <w:r>
        <w:t>Spacing</w:t>
      </w:r>
      <w:del w:id="101" w:author="Plenary Room" w:date="2016-04-15T11:11:00Z">
        <w:r w:rsidDel="00307FD1">
          <w:delText>s</w:delText>
        </w:r>
      </w:del>
      <w:r>
        <w:t xml:space="preserve"> between different colours</w:t>
      </w:r>
      <w:r w:rsidR="00C92A98">
        <w:t xml:space="preserve"> (colour breaks on Cardinal/Safe Water Marks etc.)</w:t>
      </w:r>
    </w:p>
    <w:p w14:paraId="6264B5B5" w14:textId="12AD7327" w:rsidR="00245D3E" w:rsidRDefault="00245D3E" w:rsidP="004469C7">
      <w:pPr>
        <w:pStyle w:val="List1"/>
        <w:numPr>
          <w:ilvl w:val="0"/>
          <w:numId w:val="37"/>
        </w:numPr>
        <w:ind w:left="567" w:hanging="567"/>
      </w:pPr>
      <w:r>
        <w:t>Surface preparation</w:t>
      </w:r>
      <w:r w:rsidR="008F04ED">
        <w:t xml:space="preserve"> </w:t>
      </w:r>
      <w:r w:rsidR="009C62B2">
        <w:t>–</w:t>
      </w:r>
      <w:r w:rsidR="008F04ED">
        <w:t xml:space="preserve"> </w:t>
      </w:r>
      <w:r w:rsidR="009C62B2">
        <w:t xml:space="preserve">e.g. </w:t>
      </w:r>
      <w:r w:rsidR="006E367C">
        <w:t>BS EN ISO 8501</w:t>
      </w:r>
    </w:p>
    <w:p w14:paraId="4C9BBD4A" w14:textId="77777777" w:rsidR="005F4677" w:rsidRDefault="005F4677" w:rsidP="004469C7">
      <w:pPr>
        <w:pStyle w:val="List1"/>
        <w:numPr>
          <w:ilvl w:val="0"/>
          <w:numId w:val="37"/>
        </w:numPr>
        <w:ind w:left="567" w:hanging="567"/>
      </w:pPr>
      <w:r>
        <w:t>Local standards</w:t>
      </w:r>
    </w:p>
    <w:p w14:paraId="0DB9A63D" w14:textId="77777777" w:rsidR="005F4677" w:rsidRDefault="005F4677" w:rsidP="004469C7">
      <w:pPr>
        <w:pStyle w:val="List1"/>
        <w:numPr>
          <w:ilvl w:val="0"/>
          <w:numId w:val="37"/>
        </w:numPr>
        <w:ind w:left="567" w:hanging="567"/>
      </w:pPr>
      <w:r>
        <w:t>Local standard operating procedures</w:t>
      </w:r>
    </w:p>
    <w:p w14:paraId="6101E7DE" w14:textId="77777777" w:rsidR="004469C7" w:rsidRDefault="004469C7" w:rsidP="004469C7">
      <w:pPr>
        <w:pStyle w:val="List1"/>
        <w:numPr>
          <w:ilvl w:val="0"/>
          <w:numId w:val="0"/>
        </w:numPr>
        <w:ind w:left="567"/>
      </w:pPr>
    </w:p>
    <w:p w14:paraId="21291614" w14:textId="77777777" w:rsidR="00394A72" w:rsidRPr="00BA5FD1" w:rsidRDefault="00394A72" w:rsidP="006C3CB5">
      <w:pPr>
        <w:pStyle w:val="Heading2"/>
      </w:pPr>
      <w:bookmarkStart w:id="102" w:name="_Toc322529528"/>
      <w:bookmarkStart w:id="103" w:name="_Toc322529577"/>
      <w:bookmarkStart w:id="104" w:name="_Toc196817968"/>
      <w:bookmarkStart w:id="105" w:name="_Toc338403679"/>
      <w:r w:rsidRPr="00676676">
        <w:t xml:space="preserve">Module </w:t>
      </w:r>
      <w:r w:rsidR="005F4677">
        <w:t>6</w:t>
      </w:r>
      <w:r w:rsidRPr="00676676">
        <w:t xml:space="preserve"> – </w:t>
      </w:r>
      <w:bookmarkEnd w:id="102"/>
      <w:bookmarkEnd w:id="103"/>
      <w:bookmarkEnd w:id="104"/>
      <w:r w:rsidR="005409B2">
        <w:t>Site Visit</w:t>
      </w:r>
      <w:bookmarkEnd w:id="105"/>
    </w:p>
    <w:p w14:paraId="4040BC5B" w14:textId="77777777" w:rsidR="00394A72" w:rsidRPr="00082991" w:rsidRDefault="00394A72" w:rsidP="006C3CB5">
      <w:pPr>
        <w:pStyle w:val="Heading3"/>
        <w:rPr>
          <w:b/>
        </w:rPr>
      </w:pPr>
      <w:r w:rsidRPr="00082991">
        <w:t>Scope</w:t>
      </w:r>
    </w:p>
    <w:p w14:paraId="0E86C6A7" w14:textId="77777777" w:rsidR="00394A72" w:rsidRPr="00FB3D29" w:rsidRDefault="007C62D5" w:rsidP="006C3CB5">
      <w:pPr>
        <w:pStyle w:val="BodyText"/>
      </w:pPr>
      <w:r>
        <w:rPr>
          <w:rFonts w:cs="Arial"/>
        </w:rPr>
        <w:t xml:space="preserve">To visit </w:t>
      </w:r>
      <w:r w:rsidR="005F4677">
        <w:rPr>
          <w:rFonts w:cs="Arial"/>
        </w:rPr>
        <w:t>a shore buoy maintenance facility.</w:t>
      </w:r>
      <w:r w:rsidR="00C74DFC">
        <w:rPr>
          <w:rFonts w:cs="Arial"/>
        </w:rPr>
        <w:t xml:space="preserve"> </w:t>
      </w:r>
    </w:p>
    <w:p w14:paraId="637FB51B" w14:textId="77777777" w:rsidR="00394A72" w:rsidRPr="00FB3D29" w:rsidRDefault="00394A72" w:rsidP="006C3CB5">
      <w:pPr>
        <w:pStyle w:val="Heading3"/>
        <w:rPr>
          <w:b/>
        </w:rPr>
      </w:pPr>
      <w:r w:rsidRPr="00082991">
        <w:t>Learning</w:t>
      </w:r>
      <w:r w:rsidRPr="00FB3D29">
        <w:t xml:space="preserve"> Objective</w:t>
      </w:r>
    </w:p>
    <w:p w14:paraId="3553AEBE" w14:textId="77777777" w:rsidR="00394A72" w:rsidRDefault="005F4677" w:rsidP="006C3CB5">
      <w:pPr>
        <w:pStyle w:val="BodyText"/>
      </w:pPr>
      <w:r>
        <w:t>To consolidate knowledge learned from this course</w:t>
      </w:r>
      <w:r w:rsidR="00FF5F92">
        <w:t>.</w:t>
      </w:r>
      <w:r>
        <w:t xml:space="preserve"> </w:t>
      </w:r>
    </w:p>
    <w:p w14:paraId="66637202" w14:textId="77777777" w:rsidR="00394A72" w:rsidRDefault="00394A72" w:rsidP="006C3CB5">
      <w:pPr>
        <w:pStyle w:val="Heading3"/>
      </w:pPr>
      <w:r>
        <w:t>Syllabus</w:t>
      </w:r>
    </w:p>
    <w:p w14:paraId="10199F68" w14:textId="77777777" w:rsidR="004469C7" w:rsidRPr="004469C7" w:rsidRDefault="004469C7" w:rsidP="004469C7">
      <w:pPr>
        <w:pStyle w:val="List1"/>
        <w:numPr>
          <w:ilvl w:val="0"/>
          <w:numId w:val="0"/>
        </w:numPr>
      </w:pPr>
      <w:r>
        <w:t xml:space="preserve">Visit to a buoy maintenance facility to view the maintenance of steel buoys. </w:t>
      </w:r>
    </w:p>
    <w:sectPr w:rsidR="004469C7" w:rsidRPr="004469C7" w:rsidSect="00080131">
      <w:headerReference w:type="default" r:id="rId11"/>
      <w:footerReference w:type="default" r:id="rId12"/>
      <w:headerReference w:type="first" r:id="rId13"/>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9499C" w14:textId="77777777" w:rsidR="002F4D0F" w:rsidRDefault="002F4D0F" w:rsidP="00314708">
      <w:r>
        <w:separator/>
      </w:r>
    </w:p>
  </w:endnote>
  <w:endnote w:type="continuationSeparator" w:id="0">
    <w:p w14:paraId="6197ABBA" w14:textId="77777777" w:rsidR="002F4D0F" w:rsidRDefault="002F4D0F"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nkGothic Lt BT">
    <w:altName w:val="Arial"/>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24A53" w14:textId="77777777" w:rsidR="00394A72" w:rsidRPr="006C3CB5" w:rsidRDefault="00394A72" w:rsidP="00080131">
    <w:pPr>
      <w:pStyle w:val="Footer"/>
      <w:jc w:val="center"/>
      <w:rPr>
        <w:rFonts w:cs="Arial"/>
      </w:rPr>
    </w:pPr>
    <w:r w:rsidRPr="006C3CB5">
      <w:rPr>
        <w:rFonts w:cs="Arial"/>
      </w:rPr>
      <w:t xml:space="preserve">Page </w:t>
    </w:r>
    <w:r w:rsidR="00C67A60" w:rsidRPr="006C3CB5">
      <w:rPr>
        <w:rFonts w:cs="Arial"/>
      </w:rPr>
      <w:fldChar w:fldCharType="begin"/>
    </w:r>
    <w:r w:rsidRPr="006C3CB5">
      <w:rPr>
        <w:rFonts w:cs="Arial"/>
      </w:rPr>
      <w:instrText xml:space="preserve"> PAGE </w:instrText>
    </w:r>
    <w:r w:rsidR="00C67A60" w:rsidRPr="006C3CB5">
      <w:rPr>
        <w:rFonts w:cs="Arial"/>
      </w:rPr>
      <w:fldChar w:fldCharType="separate"/>
    </w:r>
    <w:r w:rsidR="00A376FE">
      <w:rPr>
        <w:rFonts w:cs="Arial"/>
        <w:noProof/>
      </w:rPr>
      <w:t>8</w:t>
    </w:r>
    <w:r w:rsidR="00C67A60" w:rsidRPr="006C3CB5">
      <w:rPr>
        <w:rFonts w:cs="Arial"/>
      </w:rPr>
      <w:fldChar w:fldCharType="end"/>
    </w:r>
    <w:r w:rsidRPr="006C3CB5">
      <w:rPr>
        <w:rFonts w:cs="Arial"/>
      </w:rPr>
      <w:t xml:space="preserve"> of </w:t>
    </w:r>
    <w:r w:rsidR="00C67A60" w:rsidRPr="006C3CB5">
      <w:rPr>
        <w:rFonts w:cs="Arial"/>
      </w:rPr>
      <w:fldChar w:fldCharType="begin"/>
    </w:r>
    <w:r w:rsidRPr="006C3CB5">
      <w:rPr>
        <w:rFonts w:cs="Arial"/>
      </w:rPr>
      <w:instrText xml:space="preserve"> NUMPAGES  </w:instrText>
    </w:r>
    <w:r w:rsidR="00C67A60" w:rsidRPr="006C3CB5">
      <w:rPr>
        <w:rFonts w:cs="Arial"/>
      </w:rPr>
      <w:fldChar w:fldCharType="separate"/>
    </w:r>
    <w:r w:rsidR="00A376FE">
      <w:rPr>
        <w:rFonts w:cs="Arial"/>
        <w:noProof/>
      </w:rPr>
      <w:t>8</w:t>
    </w:r>
    <w:r w:rsidR="00C67A60" w:rsidRPr="006C3CB5">
      <w:rPr>
        <w:rFonts w:cs="Arial"/>
      </w:rPr>
      <w:fldChar w:fldCharType="end"/>
    </w:r>
  </w:p>
  <w:p w14:paraId="78BA02DA"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AC5F1D" w14:textId="77777777" w:rsidR="002F4D0F" w:rsidRDefault="002F4D0F" w:rsidP="00314708">
      <w:r>
        <w:separator/>
      </w:r>
    </w:p>
  </w:footnote>
  <w:footnote w:type="continuationSeparator" w:id="0">
    <w:p w14:paraId="581B70C7" w14:textId="77777777" w:rsidR="002F4D0F" w:rsidRDefault="002F4D0F"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B816D" w14:textId="28C28394" w:rsidR="00394A72" w:rsidRPr="00080131" w:rsidRDefault="001C391F" w:rsidP="00080131">
    <w:pPr>
      <w:pStyle w:val="Header"/>
    </w:pPr>
    <w:r>
      <w:t>M</w:t>
    </w:r>
    <w:r w:rsidR="00394A72" w:rsidRPr="00080131">
      <w:t xml:space="preserve">odel Course Level 2 Technician Training – </w:t>
    </w:r>
    <w:r>
      <w:t xml:space="preserve">Maintenance of Steel </w:t>
    </w:r>
    <w:r w:rsidR="0068408C">
      <w:t xml:space="preserve">Buoys </w:t>
    </w:r>
    <w:r w:rsidR="0068408C" w:rsidRPr="00080131">
      <w:t>IALA</w:t>
    </w:r>
    <w:r w:rsidR="00394A72" w:rsidRPr="00080131">
      <w:t xml:space="preserve"> WWA </w:t>
    </w:r>
    <w:r w:rsidR="0048061D">
      <w:t>L2:</w:t>
    </w:r>
    <w:r w:rsidR="008B4B5E">
      <w:t>1.13</w:t>
    </w:r>
  </w:p>
  <w:p w14:paraId="7820E672"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D766F" w14:textId="77777777" w:rsidR="00B80DFE" w:rsidRDefault="00B80DFE" w:rsidP="00C4761C">
    <w:pPr>
      <w:pStyle w:val="Header"/>
      <w:jc w:val="right"/>
      <w:rPr>
        <w:ins w:id="106" w:author="Adam Hay" w:date="2016-04-14T17:53:00Z"/>
      </w:rPr>
    </w:pPr>
    <w:ins w:id="107" w:author="Adam Hay" w:date="2016-04-14T17:53:00Z">
      <w:r>
        <w:t>ENG4-11.1.3</w:t>
      </w:r>
    </w:ins>
  </w:p>
  <w:p w14:paraId="281C3890" w14:textId="374EC3DD" w:rsidR="00C4761C" w:rsidDel="00E264DB" w:rsidRDefault="00B80DFE" w:rsidP="00C4761C">
    <w:pPr>
      <w:pStyle w:val="Header"/>
      <w:jc w:val="right"/>
      <w:rPr>
        <w:del w:id="108" w:author="Adam Hay" w:date="2016-04-14T17:59:00Z"/>
      </w:rPr>
    </w:pPr>
    <w:ins w:id="109" w:author="Adam Hay" w:date="2016-04-14T17:53:00Z">
      <w:r>
        <w:t xml:space="preserve">Formerly </w:t>
      </w:r>
    </w:ins>
    <w:r w:rsidR="00C4761C">
      <w:t>ENG4-10.15</w:t>
    </w:r>
  </w:p>
  <w:p w14:paraId="5DFC8767" w14:textId="0D512B30" w:rsidR="00280274" w:rsidRDefault="00C4761C" w:rsidP="00C4761C">
    <w:pPr>
      <w:pStyle w:val="Header"/>
      <w:jc w:val="right"/>
    </w:pPr>
    <w:del w:id="110" w:author="Adam Hay" w:date="2016-04-14T17:59:00Z">
      <w:r w:rsidDel="00E264DB">
        <w:delText xml:space="preserve">Formerly </w:delText>
      </w:r>
      <w:r w:rsidR="00C2450A" w:rsidDel="00E264DB">
        <w:delText>EEP19</w:delText>
      </w:r>
      <w:r w:rsidR="00FE23FD" w:rsidDel="00E264DB">
        <w:delText>output22</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983F3E"/>
    <w:multiLevelType w:val="multilevel"/>
    <w:tmpl w:val="DC401072"/>
    <w:lvl w:ilvl="0">
      <w:start w:val="1"/>
      <w:numFmt w:val="lowerLetter"/>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66B2CBA"/>
    <w:multiLevelType w:val="multilevel"/>
    <w:tmpl w:val="144601A4"/>
    <w:lvl w:ilvl="0">
      <w:start w:val="1"/>
      <w:numFmt w:val="decimal"/>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7D47FB"/>
    <w:multiLevelType w:val="hybridMultilevel"/>
    <w:tmpl w:val="23B41522"/>
    <w:lvl w:ilvl="0" w:tplc="542C8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15:restartNumberingAfterBreak="0">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63476039"/>
    <w:multiLevelType w:val="multilevel"/>
    <w:tmpl w:val="8B803C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FB40C79"/>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743E90"/>
    <w:multiLevelType w:val="multilevel"/>
    <w:tmpl w:val="C2D60B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8"/>
  </w:num>
  <w:num w:numId="5">
    <w:abstractNumId w:val="1"/>
  </w:num>
  <w:num w:numId="6">
    <w:abstractNumId w:val="18"/>
  </w:num>
  <w:num w:numId="7">
    <w:abstractNumId w:val="0"/>
  </w:num>
  <w:num w:numId="8">
    <w:abstractNumId w:val="7"/>
  </w:num>
  <w:num w:numId="9">
    <w:abstractNumId w:val="12"/>
  </w:num>
  <w:num w:numId="10">
    <w:abstractNumId w:val="17"/>
  </w:num>
  <w:num w:numId="11">
    <w:abstractNumId w:val="4"/>
  </w:num>
  <w:num w:numId="12">
    <w:abstractNumId w:val="9"/>
  </w:num>
  <w:num w:numId="13">
    <w:abstractNumId w:val="14"/>
  </w:num>
  <w:num w:numId="14">
    <w:abstractNumId w:val="13"/>
  </w:num>
  <w:num w:numId="15">
    <w:abstractNumId w:val="9"/>
  </w:num>
  <w:num w:numId="16">
    <w:abstractNumId w:val="4"/>
    <w:lvlOverride w:ilvl="0">
      <w:startOverride w:val="1"/>
    </w:lvlOverride>
  </w:num>
  <w:num w:numId="17">
    <w:abstractNumId w:val="11"/>
  </w:num>
  <w:num w:numId="18">
    <w:abstractNumId w:val="9"/>
    <w:lvlOverride w:ilvl="0">
      <w:startOverride w:val="2"/>
    </w:lvlOverride>
  </w:num>
  <w:num w:numId="19">
    <w:abstractNumId w:val="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4"/>
  </w:num>
  <w:num w:numId="23">
    <w:abstractNumId w:val="16"/>
  </w:num>
  <w:num w:numId="24">
    <w:abstractNumId w:val="3"/>
  </w:num>
  <w:num w:numId="25">
    <w:abstractNumId w:val="20"/>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num>
  <w:num w:numId="29">
    <w:abstractNumId w:val="12"/>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num>
  <w:num w:numId="34">
    <w:abstractNumId w:val="4"/>
  </w:num>
  <w:num w:numId="35">
    <w:abstractNumId w:val="4"/>
  </w:num>
  <w:num w:numId="36">
    <w:abstractNumId w:val="9"/>
  </w:num>
  <w:num w:numId="37">
    <w:abstractNumId w:val="5"/>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5CC"/>
    <w:rsid w:val="000A578B"/>
    <w:rsid w:val="000B03E7"/>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045"/>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1352"/>
    <w:rsid w:val="002D2605"/>
    <w:rsid w:val="002D3275"/>
    <w:rsid w:val="002D34F2"/>
    <w:rsid w:val="002D443E"/>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D0F"/>
    <w:rsid w:val="002F4FCA"/>
    <w:rsid w:val="003000EC"/>
    <w:rsid w:val="00302222"/>
    <w:rsid w:val="00303B8A"/>
    <w:rsid w:val="00305478"/>
    <w:rsid w:val="00305C74"/>
    <w:rsid w:val="00305DFC"/>
    <w:rsid w:val="00307FD1"/>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00D"/>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06FB"/>
    <w:rsid w:val="003D24CC"/>
    <w:rsid w:val="003D3106"/>
    <w:rsid w:val="003D545D"/>
    <w:rsid w:val="003D7971"/>
    <w:rsid w:val="003E1639"/>
    <w:rsid w:val="003E19A6"/>
    <w:rsid w:val="003E2E9B"/>
    <w:rsid w:val="003E4772"/>
    <w:rsid w:val="003E4F7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172C7"/>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11B4"/>
    <w:rsid w:val="00512E4A"/>
    <w:rsid w:val="00513741"/>
    <w:rsid w:val="0051386E"/>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E26"/>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24F"/>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0FD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408C"/>
    <w:rsid w:val="006854F7"/>
    <w:rsid w:val="00687EA4"/>
    <w:rsid w:val="00691CC7"/>
    <w:rsid w:val="00692EA2"/>
    <w:rsid w:val="006934B5"/>
    <w:rsid w:val="00694DB3"/>
    <w:rsid w:val="006968B4"/>
    <w:rsid w:val="006968EA"/>
    <w:rsid w:val="00697192"/>
    <w:rsid w:val="00697A3B"/>
    <w:rsid w:val="00697ED9"/>
    <w:rsid w:val="006A0479"/>
    <w:rsid w:val="006A08B3"/>
    <w:rsid w:val="006A0B81"/>
    <w:rsid w:val="006A0D13"/>
    <w:rsid w:val="006A0E20"/>
    <w:rsid w:val="006A31E5"/>
    <w:rsid w:val="006A3C7D"/>
    <w:rsid w:val="006A4372"/>
    <w:rsid w:val="006A6E61"/>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A38"/>
    <w:rsid w:val="00826E86"/>
    <w:rsid w:val="00827629"/>
    <w:rsid w:val="0083017D"/>
    <w:rsid w:val="00832798"/>
    <w:rsid w:val="00833AF7"/>
    <w:rsid w:val="00835726"/>
    <w:rsid w:val="008358D8"/>
    <w:rsid w:val="00836B3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87E92"/>
    <w:rsid w:val="008920C1"/>
    <w:rsid w:val="008933FB"/>
    <w:rsid w:val="00893E5D"/>
    <w:rsid w:val="008947E7"/>
    <w:rsid w:val="008954DF"/>
    <w:rsid w:val="008A0642"/>
    <w:rsid w:val="008A4E46"/>
    <w:rsid w:val="008B08A7"/>
    <w:rsid w:val="008B1A70"/>
    <w:rsid w:val="008B243E"/>
    <w:rsid w:val="008B2565"/>
    <w:rsid w:val="008B4B5E"/>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65D"/>
    <w:rsid w:val="008E7BFD"/>
    <w:rsid w:val="008F04E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41EC"/>
    <w:rsid w:val="00965DD0"/>
    <w:rsid w:val="009666D8"/>
    <w:rsid w:val="00966972"/>
    <w:rsid w:val="009707EC"/>
    <w:rsid w:val="009710FA"/>
    <w:rsid w:val="00972050"/>
    <w:rsid w:val="009721E6"/>
    <w:rsid w:val="00974677"/>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3606"/>
    <w:rsid w:val="009B5619"/>
    <w:rsid w:val="009B63BE"/>
    <w:rsid w:val="009B6973"/>
    <w:rsid w:val="009C05AF"/>
    <w:rsid w:val="009C0939"/>
    <w:rsid w:val="009C212A"/>
    <w:rsid w:val="009C2BEE"/>
    <w:rsid w:val="009C5D65"/>
    <w:rsid w:val="009C62B2"/>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6FE"/>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72B"/>
    <w:rsid w:val="00AD5A54"/>
    <w:rsid w:val="00AE01B1"/>
    <w:rsid w:val="00AE2995"/>
    <w:rsid w:val="00AE4E56"/>
    <w:rsid w:val="00AE5776"/>
    <w:rsid w:val="00AE6F3A"/>
    <w:rsid w:val="00AF00CB"/>
    <w:rsid w:val="00AF3518"/>
    <w:rsid w:val="00AF35BE"/>
    <w:rsid w:val="00AF67BA"/>
    <w:rsid w:val="00AF78B4"/>
    <w:rsid w:val="00B029AA"/>
    <w:rsid w:val="00B02EAF"/>
    <w:rsid w:val="00B040CC"/>
    <w:rsid w:val="00B0420B"/>
    <w:rsid w:val="00B04C1B"/>
    <w:rsid w:val="00B103C4"/>
    <w:rsid w:val="00B129E4"/>
    <w:rsid w:val="00B13DF6"/>
    <w:rsid w:val="00B14632"/>
    <w:rsid w:val="00B15871"/>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0DFE"/>
    <w:rsid w:val="00B82BE7"/>
    <w:rsid w:val="00B83189"/>
    <w:rsid w:val="00B832C3"/>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149"/>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450A"/>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61C"/>
    <w:rsid w:val="00C47C73"/>
    <w:rsid w:val="00C47CA1"/>
    <w:rsid w:val="00C47CBA"/>
    <w:rsid w:val="00C501FD"/>
    <w:rsid w:val="00C50250"/>
    <w:rsid w:val="00C50E2F"/>
    <w:rsid w:val="00C51CB8"/>
    <w:rsid w:val="00C54F78"/>
    <w:rsid w:val="00C56DDC"/>
    <w:rsid w:val="00C57EC6"/>
    <w:rsid w:val="00C61363"/>
    <w:rsid w:val="00C64E07"/>
    <w:rsid w:val="00C654F4"/>
    <w:rsid w:val="00C67A60"/>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2A98"/>
    <w:rsid w:val="00C968E1"/>
    <w:rsid w:val="00CA0FD7"/>
    <w:rsid w:val="00CA1A20"/>
    <w:rsid w:val="00CA55A0"/>
    <w:rsid w:val="00CA736C"/>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5B0B"/>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3D4C"/>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2CD6"/>
    <w:rsid w:val="00DC3160"/>
    <w:rsid w:val="00DC3B10"/>
    <w:rsid w:val="00DC4675"/>
    <w:rsid w:val="00DC5B58"/>
    <w:rsid w:val="00DC72F4"/>
    <w:rsid w:val="00DD0877"/>
    <w:rsid w:val="00DD2824"/>
    <w:rsid w:val="00DD2A1C"/>
    <w:rsid w:val="00DD3D9D"/>
    <w:rsid w:val="00DD426B"/>
    <w:rsid w:val="00DD4D7F"/>
    <w:rsid w:val="00DD4F02"/>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64D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64C04"/>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0C0A"/>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1FF8"/>
    <w:rsid w:val="00FE23FD"/>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C30296"/>
  <w15:docId w15:val="{8610DDAA-D093-423B-8CAE-4FA0715E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8836</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3</cp:revision>
  <cp:lastPrinted>2012-07-27T09:42:00Z</cp:lastPrinted>
  <dcterms:created xsi:type="dcterms:W3CDTF">2016-04-15T09:13:00Z</dcterms:created>
  <dcterms:modified xsi:type="dcterms:W3CDTF">2016-04-15T09:15:00Z</dcterms:modified>
</cp:coreProperties>
</file>